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FEE" w:rsidRPr="00E26FEE" w:rsidRDefault="00E26FEE" w:rsidP="00E26FEE">
      <w:pPr>
        <w:widowControl w:val="0"/>
        <w:spacing w:after="160" w:line="360" w:lineRule="auto"/>
        <w:ind w:firstLine="567"/>
        <w:jc w:val="right"/>
        <w:rPr>
          <w:rFonts w:ascii="GHEA Grapalat" w:hAnsi="GHEA Grapalat" w:cs="Sylfaen"/>
          <w:i/>
        </w:rPr>
      </w:pP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21B54" w:rsidRPr="00C21B54" w:rsidRDefault="00642EFE" w:rsidP="00C21B54">
      <w:pPr>
        <w:pStyle w:val="a3"/>
        <w:widowControl w:val="0"/>
        <w:spacing w:after="160" w:line="240" w:lineRule="auto"/>
        <w:ind w:firstLine="0"/>
        <w:jc w:val="cente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r w:rsidR="00C21B54" w:rsidRPr="00C21B54">
        <w:t xml:space="preserve"> </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C21B54" w:rsidRPr="00C21B54">
        <w:rPr>
          <w:rFonts w:ascii="GHEA Grapalat" w:hAnsi="GHEA Grapalat"/>
          <w:i w:val="0"/>
          <w:sz w:val="24"/>
          <w:szCs w:val="24"/>
        </w:rPr>
        <w:t>11</w:t>
      </w:r>
      <w:r w:rsidRPr="009044F1">
        <w:rPr>
          <w:rFonts w:ascii="GHEA Grapalat" w:hAnsi="GHEA Grapalat"/>
          <w:i w:val="0"/>
          <w:sz w:val="24"/>
          <w:szCs w:val="24"/>
        </w:rPr>
        <w:t>" "</w:t>
      </w:r>
      <w:r w:rsidR="00C21B54" w:rsidRPr="00C21B54">
        <w:rPr>
          <w:rFonts w:ascii="GHEA Grapalat" w:hAnsi="GHEA Grapalat"/>
          <w:i w:val="0"/>
          <w:sz w:val="24"/>
          <w:szCs w:val="24"/>
        </w:rPr>
        <w:t>08</w:t>
      </w:r>
      <w:r w:rsidRPr="009044F1">
        <w:rPr>
          <w:rFonts w:ascii="GHEA Grapalat" w:hAnsi="GHEA Grapalat"/>
          <w:i w:val="0"/>
          <w:sz w:val="24"/>
          <w:szCs w:val="24"/>
        </w:rPr>
        <w:t>" 20</w:t>
      </w:r>
      <w:r w:rsidR="00C21B54" w:rsidRPr="00C21B54">
        <w:rPr>
          <w:rFonts w:ascii="GHEA Grapalat" w:hAnsi="GHEA Grapalat"/>
          <w:i w:val="0"/>
          <w:sz w:val="24"/>
          <w:szCs w:val="24"/>
        </w:rPr>
        <w:t>23</w:t>
      </w:r>
      <w:r w:rsidRPr="009044F1">
        <w:rPr>
          <w:rFonts w:ascii="GHEA Grapalat" w:hAnsi="GHEA Grapalat"/>
          <w:i w:val="0"/>
          <w:sz w:val="24"/>
          <w:szCs w:val="24"/>
        </w:rPr>
        <w:t xml:space="preserve">года "номер решения" </w:t>
      </w:r>
    </w:p>
    <w:p w:rsidR="0091042F" w:rsidRPr="00C21B54"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C21B54">
        <w:rPr>
          <w:rFonts w:ascii="GHEA Grapalat" w:hAnsi="GHEA Grapalat"/>
          <w:i w:val="0"/>
          <w:sz w:val="24"/>
          <w:szCs w:val="24"/>
          <w:lang w:val="en-US"/>
        </w:rPr>
        <w:t>ՀՔԼ</w:t>
      </w:r>
      <w:r w:rsidR="00C21B54" w:rsidRPr="00C21B54">
        <w:rPr>
          <w:rFonts w:ascii="GHEA Grapalat" w:hAnsi="GHEA Grapalat"/>
          <w:i w:val="0"/>
          <w:sz w:val="24"/>
          <w:szCs w:val="24"/>
        </w:rPr>
        <w:t>-</w:t>
      </w:r>
      <w:r w:rsidR="00C21B54">
        <w:rPr>
          <w:rFonts w:ascii="GHEA Grapalat" w:hAnsi="GHEA Grapalat"/>
          <w:i w:val="0"/>
          <w:sz w:val="24"/>
          <w:szCs w:val="24"/>
          <w:lang w:val="en-US"/>
        </w:rPr>
        <w:t>ԳՀԱՊՁԲ</w:t>
      </w:r>
      <w:r w:rsidR="00642EFE" w:rsidRPr="009044F1">
        <w:rPr>
          <w:rFonts w:ascii="GHEA Grapalat" w:hAnsi="GHEA Grapalat"/>
          <w:i w:val="0"/>
          <w:sz w:val="24"/>
          <w:szCs w:val="24"/>
        </w:rPr>
        <w:t xml:space="preserve"> </w:t>
      </w:r>
      <w:r w:rsidR="00C21B54" w:rsidRPr="00C21B54">
        <w:rPr>
          <w:rFonts w:ascii="GHEA Grapalat" w:hAnsi="GHEA Grapalat"/>
          <w:i w:val="0"/>
          <w:sz w:val="24"/>
          <w:szCs w:val="24"/>
        </w:rPr>
        <w:t>23/27</w:t>
      </w:r>
    </w:p>
    <w:p w:rsidR="0091042F" w:rsidRPr="009044F1" w:rsidRDefault="0091042F" w:rsidP="00B46D58">
      <w:pPr>
        <w:pStyle w:val="a3"/>
        <w:widowControl w:val="0"/>
        <w:spacing w:after="160" w:line="240" w:lineRule="auto"/>
        <w:rPr>
          <w:rFonts w:ascii="GHEA Grapalat" w:hAnsi="GHEA Grapalat"/>
          <w:i w:val="0"/>
          <w:sz w:val="24"/>
          <w:szCs w:val="24"/>
        </w:rPr>
      </w:pPr>
    </w:p>
    <w:p w:rsidR="00642EFE" w:rsidRPr="009044F1" w:rsidRDefault="00642EFE" w:rsidP="00C21B54">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C21B54" w:rsidRPr="00C21B54">
        <w:rPr>
          <w:rFonts w:ascii="GHEA Grapalat" w:hAnsi="GHEA Grapalat"/>
          <w:i w:val="0"/>
          <w:sz w:val="24"/>
          <w:szCs w:val="24"/>
        </w:rPr>
        <w:t>разданкахлуйс</w:t>
      </w:r>
      <w:r w:rsidRPr="009044F1">
        <w:rPr>
          <w:rFonts w:ascii="GHEA Grapalat" w:hAnsi="GHEA Grapalat"/>
          <w:i w:val="0"/>
          <w:sz w:val="24"/>
          <w:szCs w:val="24"/>
        </w:rPr>
        <w:t>, находящийся по адресу:</w:t>
      </w:r>
      <w:r w:rsidR="00C21B54" w:rsidRPr="00C21B54">
        <w:t xml:space="preserve"> </w:t>
      </w:r>
      <w:r w:rsidR="00C21B54" w:rsidRPr="00C21B54">
        <w:rPr>
          <w:rFonts w:ascii="GHEA Grapalat" w:hAnsi="GHEA Grapalat"/>
          <w:i w:val="0"/>
          <w:sz w:val="24"/>
          <w:szCs w:val="24"/>
        </w:rPr>
        <w:t xml:space="preserve">раздан, сахманадрутйан гр.1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C21B54" w:rsidP="00B46D58">
      <w:pPr>
        <w:pStyle w:val="a3"/>
        <w:widowControl w:val="0"/>
        <w:spacing w:line="240" w:lineRule="auto"/>
        <w:ind w:firstLine="0"/>
        <w:rPr>
          <w:rFonts w:ascii="GHEA Grapalat" w:hAnsi="GHEA Grapalat"/>
          <w:i w:val="0"/>
          <w:sz w:val="24"/>
          <w:szCs w:val="24"/>
        </w:rPr>
      </w:pPr>
      <w:r w:rsidRPr="00C21B54">
        <w:rPr>
          <w:rFonts w:ascii="GHEA Grapalat" w:hAnsi="GHEA Grapalat"/>
          <w:i w:val="0"/>
          <w:sz w:val="24"/>
          <w:szCs w:val="24"/>
        </w:rPr>
        <w:t>светилники</w:t>
      </w:r>
      <w:r w:rsidR="00782D60">
        <w:rPr>
          <w:rFonts w:ascii="GHEA Grapalat" w:hAnsi="GHEA Grapalat"/>
          <w:i w:val="0"/>
          <w:sz w:val="24"/>
          <w:szCs w:val="24"/>
        </w:rPr>
        <w:t xml:space="preserve"> (далее — договор).</w:t>
      </w:r>
    </w:p>
    <w:p w:rsidR="00357D48" w:rsidRPr="009044F1" w:rsidRDefault="00A20B69" w:rsidP="00C21B54">
      <w:pPr>
        <w:pStyle w:val="a3"/>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w:t>
      </w:r>
      <w:r w:rsidRPr="00D5443D">
        <w:rPr>
          <w:rFonts w:ascii="GHEA Grapalat" w:hAnsi="GHEA Grapalat"/>
          <w:i w:val="0"/>
          <w:spacing w:val="-6"/>
          <w:sz w:val="24"/>
          <w:szCs w:val="24"/>
        </w:rPr>
        <w:lastRenderedPageBreak/>
        <w:t xml:space="preserve">форме в течение рабочего дня, следующего за днем получения заявления. </w:t>
      </w:r>
    </w:p>
    <w:p w:rsidR="003F6ED1" w:rsidRPr="000F11E5" w:rsidRDefault="003F6ED1" w:rsidP="003F6ED1">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rsidR="003F6ED1" w:rsidRPr="00C21B54" w:rsidRDefault="00C21B54" w:rsidP="00C21B54">
      <w:pPr>
        <w:pStyle w:val="a3"/>
        <w:widowControl w:val="0"/>
        <w:spacing w:after="160"/>
        <w:ind w:firstLine="0"/>
        <w:jc w:val="center"/>
        <w:rPr>
          <w:rFonts w:ascii="GHEA Grapalat" w:hAnsi="GHEA Grapalat"/>
          <w:i w:val="0"/>
          <w:sz w:val="16"/>
          <w:szCs w:val="24"/>
        </w:rPr>
      </w:pPr>
      <w:r w:rsidRPr="00C21B54">
        <w:rPr>
          <w:rFonts w:ascii="GHEA Grapalat" w:hAnsi="GHEA Grapalat"/>
          <w:i w:val="0"/>
          <w:sz w:val="24"/>
          <w:szCs w:val="24"/>
        </w:rPr>
        <w:t xml:space="preserve">раздан, сахманадрутйан гр.1 </w:t>
      </w:r>
      <w:r w:rsidR="003F6ED1" w:rsidRPr="000F11E5">
        <w:rPr>
          <w:rFonts w:ascii="GHEA Grapalat" w:hAnsi="GHEA Grapalat"/>
          <w:i w:val="0"/>
          <w:sz w:val="16"/>
          <w:szCs w:val="24"/>
        </w:rPr>
        <w:t>(</w:t>
      </w:r>
      <w:r w:rsidR="003F6ED1" w:rsidRPr="000F0CA8">
        <w:rPr>
          <w:rFonts w:ascii="GHEA Grapalat" w:hAnsi="GHEA Grapalat"/>
          <w:i w:val="0"/>
          <w:sz w:val="24"/>
          <w:szCs w:val="24"/>
        </w:rPr>
        <w:t>в документарной форме, до</w:t>
      </w:r>
      <w:r w:rsidRPr="00C21B54">
        <w:rPr>
          <w:rFonts w:ascii="GHEA Grapalat" w:hAnsi="GHEA Grapalat"/>
          <w:i w:val="0"/>
          <w:sz w:val="24"/>
          <w:szCs w:val="24"/>
        </w:rPr>
        <w:t xml:space="preserve"> 12.00 </w:t>
      </w:r>
      <w:r w:rsidR="003F6ED1" w:rsidRPr="000F0CA8">
        <w:rPr>
          <w:rFonts w:ascii="GHEA Grapalat" w:hAnsi="GHEA Grapalat"/>
          <w:i w:val="0"/>
          <w:sz w:val="24"/>
          <w:szCs w:val="24"/>
        </w:rPr>
        <w:t xml:space="preserve">часов </w:t>
      </w:r>
      <w:r w:rsidRPr="00C21B54">
        <w:rPr>
          <w:rFonts w:ascii="GHEA Grapalat" w:hAnsi="GHEA Grapalat"/>
          <w:i w:val="0"/>
          <w:sz w:val="24"/>
          <w:szCs w:val="24"/>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C21B54" w:rsidRPr="00C21B54">
        <w:rPr>
          <w:rFonts w:ascii="GHEA Grapalat" w:hAnsi="GHEA Grapalat"/>
          <w:i w:val="0"/>
          <w:sz w:val="24"/>
          <w:szCs w:val="24"/>
        </w:rPr>
        <w:t>раздан, сахманадрутйан гр.1</w:t>
      </w:r>
      <w:r w:rsidRPr="000F0CA8">
        <w:rPr>
          <w:rFonts w:ascii="GHEA Grapalat" w:hAnsi="GHEA Grapalat"/>
          <w:i w:val="0"/>
          <w:sz w:val="24"/>
          <w:szCs w:val="24"/>
        </w:rPr>
        <w:t xml:space="preserve">, в </w:t>
      </w:r>
      <w:r w:rsidR="00C21B54" w:rsidRPr="00C21B54">
        <w:rPr>
          <w:rFonts w:ascii="GHEA Grapalat" w:hAnsi="GHEA Grapalat"/>
          <w:i w:val="0"/>
          <w:sz w:val="24"/>
          <w:szCs w:val="24"/>
        </w:rPr>
        <w:t>12.00</w:t>
      </w:r>
      <w:r>
        <w:rPr>
          <w:rFonts w:ascii="GHEA Grapalat" w:hAnsi="GHEA Grapalat"/>
          <w:i w:val="0"/>
          <w:sz w:val="24"/>
          <w:szCs w:val="24"/>
        </w:rPr>
        <w:t xml:space="preserve"> часов "</w:t>
      </w:r>
      <w:r w:rsidR="00C21B54" w:rsidRPr="00C21B54">
        <w:rPr>
          <w:rFonts w:ascii="GHEA Grapalat" w:hAnsi="GHEA Grapalat"/>
          <w:i w:val="0"/>
          <w:sz w:val="24"/>
          <w:szCs w:val="24"/>
        </w:rPr>
        <w:t>18</w:t>
      </w:r>
      <w:r>
        <w:rPr>
          <w:rFonts w:ascii="GHEA Grapalat" w:hAnsi="GHEA Grapalat"/>
          <w:i w:val="0"/>
          <w:sz w:val="24"/>
          <w:szCs w:val="24"/>
        </w:rPr>
        <w:t>" "</w:t>
      </w:r>
      <w:r w:rsidR="00C21B54" w:rsidRPr="00C21B54">
        <w:rPr>
          <w:rFonts w:ascii="GHEA Grapalat" w:hAnsi="GHEA Grapalat"/>
          <w:i w:val="0"/>
          <w:sz w:val="24"/>
          <w:szCs w:val="24"/>
        </w:rPr>
        <w:t>08</w:t>
      </w:r>
      <w:r>
        <w:rPr>
          <w:rFonts w:ascii="GHEA Grapalat" w:hAnsi="GHEA Grapalat"/>
          <w:i w:val="0"/>
          <w:sz w:val="24"/>
          <w:szCs w:val="24"/>
        </w:rPr>
        <w:t>" "</w:t>
      </w:r>
      <w:r w:rsidR="00C21B54" w:rsidRPr="00C21B54">
        <w:rPr>
          <w:rFonts w:ascii="GHEA Grapalat" w:hAnsi="GHEA Grapalat"/>
          <w:i w:val="0"/>
          <w:sz w:val="24"/>
          <w:szCs w:val="24"/>
        </w:rPr>
        <w:t>2023</w:t>
      </w:r>
      <w:r>
        <w:rPr>
          <w:rFonts w:ascii="GHEA Grapalat" w:hAnsi="GHEA Grapalat"/>
          <w:i w:val="0"/>
          <w:sz w:val="24"/>
          <w:szCs w:val="24"/>
        </w:rPr>
        <w:t>".</w:t>
      </w:r>
    </w:p>
    <w:p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C21B54" w:rsidRPr="008F0197" w:rsidRDefault="00C21B54" w:rsidP="00C21B54">
      <w:pPr>
        <w:pStyle w:val="a3"/>
        <w:spacing w:line="240" w:lineRule="auto"/>
        <w:ind w:firstLine="0"/>
        <w:jc w:val="left"/>
        <w:rPr>
          <w:rFonts w:ascii="GHEA Grapalat" w:hAnsi="GHEA Grapalat"/>
          <w:b/>
          <w:i w:val="0"/>
          <w:lang w:val="hy-AM"/>
        </w:rPr>
      </w:pPr>
      <w:r w:rsidRPr="00FE0956">
        <w:rPr>
          <w:rFonts w:ascii="GHEA Grapalat" w:hAnsi="GHEA Grapalat"/>
          <w:b/>
          <w:i w:val="0"/>
          <w:lang w:val="af-ZA"/>
        </w:rPr>
        <w:t>оценочной комиссии карта</w:t>
      </w:r>
      <w:r>
        <w:rPr>
          <w:rFonts w:ascii="GHEA Grapalat" w:hAnsi="GHEA Grapalat"/>
          <w:b/>
          <w:i w:val="0"/>
          <w:lang w:val="hy-AM"/>
        </w:rPr>
        <w:t xml:space="preserve"> </w:t>
      </w:r>
      <w:r w:rsidRPr="006E4469">
        <w:rPr>
          <w:rFonts w:ascii="GHEA Grapalat" w:hAnsi="GHEA Grapalat"/>
          <w:b/>
          <w:i w:val="0"/>
          <w:lang w:val="hy-AM"/>
        </w:rPr>
        <w:t>Багдасарян Кристине</w:t>
      </w:r>
      <w:r>
        <w:rPr>
          <w:rFonts w:ascii="GHEA Grapalat" w:hAnsi="GHEA Grapalat"/>
          <w:b/>
          <w:i w:val="0"/>
          <w:lang w:val="hy-AM"/>
        </w:rPr>
        <w:br/>
        <w:t xml:space="preserve"> </w:t>
      </w:r>
      <w:r w:rsidRPr="006E4469">
        <w:rPr>
          <w:rFonts w:ascii="GHEA Grapalat" w:hAnsi="GHEA Grapalat"/>
          <w:b/>
          <w:i w:val="0"/>
          <w:lang w:val="af-ZA"/>
        </w:rPr>
        <w:t>Право</w:t>
      </w:r>
      <w:r w:rsidRPr="006E4469">
        <w:rPr>
          <w:rFonts w:ascii="GHEA Grapalat" w:hAnsi="GHEA Grapalat"/>
          <w:b/>
          <w:i w:val="0"/>
          <w:lang w:val="hy-AM"/>
        </w:rPr>
        <w:t xml:space="preserve"> </w:t>
      </w:r>
      <w:r>
        <w:rPr>
          <w:rFonts w:ascii="GHEA Grapalat" w:hAnsi="GHEA Grapalat"/>
          <w:b/>
          <w:i w:val="0"/>
          <w:lang w:val="hy-AM"/>
        </w:rPr>
        <w:t xml:space="preserve"> </w:t>
      </w:r>
      <w:r w:rsidRPr="006E4469">
        <w:rPr>
          <w:rFonts w:ascii="GHEA Grapalat" w:hAnsi="GHEA Grapalat"/>
          <w:b/>
          <w:i w:val="0"/>
          <w:lang w:val="hy-AM"/>
        </w:rPr>
        <w:t>060-4</w:t>
      </w:r>
      <w:r>
        <w:rPr>
          <w:rFonts w:ascii="GHEA Grapalat" w:hAnsi="GHEA Grapalat"/>
          <w:b/>
          <w:i w:val="0"/>
          <w:lang w:val="hy-AM"/>
        </w:rPr>
        <w:t>0</w:t>
      </w:r>
      <w:r w:rsidRPr="006E4469">
        <w:rPr>
          <w:rFonts w:ascii="GHEA Grapalat" w:hAnsi="GHEA Grapalat"/>
          <w:b/>
          <w:i w:val="0"/>
          <w:lang w:val="hy-AM"/>
        </w:rPr>
        <w:t>-</w:t>
      </w:r>
      <w:r>
        <w:rPr>
          <w:rFonts w:ascii="GHEA Grapalat" w:hAnsi="GHEA Grapalat"/>
          <w:b/>
          <w:i w:val="0"/>
          <w:lang w:val="hy-AM"/>
        </w:rPr>
        <w:t>70</w:t>
      </w:r>
      <w:r w:rsidRPr="006E4469">
        <w:rPr>
          <w:rFonts w:ascii="GHEA Grapalat" w:hAnsi="GHEA Grapalat"/>
          <w:b/>
          <w:i w:val="0"/>
          <w:lang w:val="hy-AM"/>
        </w:rPr>
        <w:t>-</w:t>
      </w:r>
      <w:r>
        <w:rPr>
          <w:rFonts w:ascii="GHEA Grapalat" w:hAnsi="GHEA Grapalat"/>
          <w:b/>
          <w:i w:val="0"/>
          <w:lang w:val="hy-AM"/>
        </w:rPr>
        <w:t>2</w:t>
      </w:r>
      <w:r w:rsidRPr="006E4469">
        <w:rPr>
          <w:rFonts w:ascii="GHEA Grapalat" w:hAnsi="GHEA Grapalat"/>
          <w:b/>
          <w:i w:val="0"/>
          <w:lang w:val="hy-AM"/>
        </w:rPr>
        <w:t>1</w:t>
      </w:r>
    </w:p>
    <w:p w:rsidR="00C21B54" w:rsidRPr="006E4469" w:rsidRDefault="00C21B54" w:rsidP="00C21B54">
      <w:pPr>
        <w:pStyle w:val="a3"/>
        <w:spacing w:line="240" w:lineRule="auto"/>
        <w:ind w:firstLine="0"/>
        <w:jc w:val="left"/>
        <w:rPr>
          <w:rFonts w:ascii="GHEA Grapalat" w:hAnsi="GHEA Grapalat"/>
          <w:b/>
          <w:lang w:val="af-ZA"/>
        </w:rPr>
      </w:pPr>
      <w:r>
        <w:rPr>
          <w:rFonts w:ascii="GHEA Grapalat" w:hAnsi="GHEA Grapalat"/>
          <w:b/>
          <w:i w:val="0"/>
          <w:lang w:val="hy-AM"/>
        </w:rPr>
        <w:t xml:space="preserve"> </w:t>
      </w:r>
      <w:r w:rsidRPr="006E4469">
        <w:rPr>
          <w:rFonts w:ascii="GHEA Grapalat" w:hAnsi="GHEA Grapalat"/>
          <w:b/>
          <w:i w:val="0"/>
          <w:lang w:val="af-ZA"/>
        </w:rPr>
        <w:t>Эл.фото</w:t>
      </w:r>
      <w:r w:rsidRPr="006E4469">
        <w:rPr>
          <w:rFonts w:ascii="GHEA Grapalat" w:hAnsi="GHEA Grapalat"/>
          <w:b/>
          <w:i w:val="0"/>
          <w:lang w:val="hy-AM"/>
        </w:rPr>
        <w:t xml:space="preserve"> </w:t>
      </w:r>
      <w:r>
        <w:rPr>
          <w:rFonts w:ascii="GHEA Grapalat" w:hAnsi="GHEA Grapalat"/>
          <w:b/>
          <w:i w:val="0"/>
          <w:lang w:val="hy-AM"/>
        </w:rPr>
        <w:t xml:space="preserve"> </w:t>
      </w:r>
      <w:r w:rsidRPr="006E4469">
        <w:rPr>
          <w:rFonts w:ascii="GHEA Grapalat" w:hAnsi="GHEA Grapalat"/>
          <w:b/>
          <w:i w:val="0"/>
          <w:lang w:val="af-ZA"/>
        </w:rPr>
        <w:t>baghdasaryan_1978@mail.ru</w:t>
      </w:r>
    </w:p>
    <w:p w:rsidR="00C21B54" w:rsidRDefault="00C21B54" w:rsidP="00B46D58">
      <w:pPr>
        <w:pStyle w:val="a3"/>
        <w:widowControl w:val="0"/>
        <w:spacing w:line="240" w:lineRule="auto"/>
        <w:ind w:left="1701" w:firstLine="0"/>
        <w:jc w:val="left"/>
        <w:rPr>
          <w:rFonts w:ascii="GHEA Grapalat" w:hAnsi="GHEA Grapalat"/>
          <w:i w:val="0"/>
          <w:sz w:val="24"/>
          <w:szCs w:val="24"/>
          <w:lang w:val="af-ZA"/>
        </w:rPr>
      </w:pPr>
    </w:p>
    <w:p w:rsidR="00C21B54" w:rsidRDefault="00C21B54" w:rsidP="00B46D58">
      <w:pPr>
        <w:pStyle w:val="a3"/>
        <w:widowControl w:val="0"/>
        <w:spacing w:line="240" w:lineRule="auto"/>
        <w:ind w:left="1701" w:firstLine="0"/>
        <w:jc w:val="left"/>
        <w:rPr>
          <w:rFonts w:ascii="GHEA Grapalat" w:hAnsi="GHEA Grapalat"/>
          <w:i w:val="0"/>
          <w:sz w:val="24"/>
          <w:szCs w:val="24"/>
          <w:lang w:val="af-ZA"/>
        </w:rPr>
      </w:pPr>
    </w:p>
    <w:p w:rsidR="00754697" w:rsidRPr="009044F1" w:rsidRDefault="00754697" w:rsidP="00B46D58">
      <w:pPr>
        <w:pStyle w:val="a3"/>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Заказчик</w:t>
      </w:r>
      <w:r w:rsidR="00C21B54">
        <w:rPr>
          <w:rFonts w:ascii="GHEA Grapalat" w:hAnsi="GHEA Grapalat"/>
          <w:i w:val="0"/>
          <w:sz w:val="24"/>
          <w:szCs w:val="24"/>
          <w:lang w:val="en-US"/>
        </w:rPr>
        <w:t xml:space="preserve">  </w:t>
      </w:r>
      <w:r w:rsidRPr="009044F1">
        <w:rPr>
          <w:rFonts w:ascii="GHEA Grapalat" w:hAnsi="GHEA Grapalat"/>
          <w:i w:val="0"/>
          <w:sz w:val="24"/>
          <w:szCs w:val="24"/>
        </w:rPr>
        <w:t xml:space="preserve"> </w:t>
      </w:r>
      <w:r w:rsidR="00C21B54" w:rsidRPr="00C21B54">
        <w:rPr>
          <w:rFonts w:ascii="GHEA Grapalat" w:hAnsi="GHEA Grapalat"/>
          <w:i w:val="0"/>
          <w:sz w:val="24"/>
          <w:szCs w:val="24"/>
        </w:rPr>
        <w:t>разданкахлуйс</w:t>
      </w:r>
    </w:p>
    <w:p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C21B54">
        <w:rPr>
          <w:rFonts w:ascii="GHEA Grapalat" w:hAnsi="GHEA Grapalat"/>
          <w:i/>
          <w:lang w:val="en-US"/>
        </w:rPr>
        <w:t>ՀՔԼ</w:t>
      </w:r>
      <w:r w:rsidR="00C21B54" w:rsidRPr="00C21B54">
        <w:rPr>
          <w:rFonts w:ascii="GHEA Grapalat" w:hAnsi="GHEA Grapalat"/>
          <w:i/>
        </w:rPr>
        <w:t>-</w:t>
      </w:r>
      <w:r w:rsidR="00C21B54">
        <w:rPr>
          <w:rFonts w:ascii="GHEA Grapalat" w:hAnsi="GHEA Grapalat"/>
          <w:i/>
          <w:lang w:val="en-US"/>
        </w:rPr>
        <w:t>ԳՀԱՊՁԲ</w:t>
      </w:r>
      <w:r w:rsidR="00C21B54" w:rsidRPr="009044F1">
        <w:rPr>
          <w:rFonts w:ascii="GHEA Grapalat" w:hAnsi="GHEA Grapalat"/>
        </w:rPr>
        <w:t xml:space="preserve"> </w:t>
      </w:r>
      <w:r w:rsidR="00C21B54" w:rsidRPr="00C21B54">
        <w:rPr>
          <w:rFonts w:ascii="GHEA Grapalat" w:hAnsi="GHEA Grapalat"/>
          <w:i/>
        </w:rPr>
        <w:t>23/27</w:t>
      </w:r>
      <w:r w:rsidR="001B32D9" w:rsidRPr="001B32D9">
        <w:rPr>
          <w:rFonts w:ascii="GHEA Grapalat" w:hAnsi="GHEA Grapalat" w:cs="Times Armenian"/>
          <w:i/>
        </w:rPr>
        <w:br/>
      </w:r>
      <w:r w:rsidR="00A46F92">
        <w:rPr>
          <w:rFonts w:ascii="GHEA Grapalat" w:hAnsi="GHEA Grapalat"/>
          <w:i/>
        </w:rPr>
        <w:t xml:space="preserve">№ </w:t>
      </w:r>
      <w:r w:rsidR="00C21B54" w:rsidRPr="00C21B54">
        <w:rPr>
          <w:rFonts w:ascii="GHEA Grapalat" w:hAnsi="GHEA Grapalat"/>
          <w:i/>
        </w:rPr>
        <w:t xml:space="preserve">1 </w:t>
      </w:r>
      <w:r w:rsidR="00096865" w:rsidRPr="009044F1">
        <w:rPr>
          <w:rFonts w:ascii="GHEA Grapalat" w:hAnsi="GHEA Grapalat"/>
          <w:i/>
        </w:rPr>
        <w:t xml:space="preserve">от </w:t>
      </w:r>
      <w:r w:rsidR="00C21B54" w:rsidRPr="00C21B54">
        <w:rPr>
          <w:rFonts w:ascii="GHEA Grapalat" w:hAnsi="GHEA Grapalat"/>
          <w:i/>
        </w:rPr>
        <w:t>11.08.</w:t>
      </w:r>
      <w:r w:rsidR="00096865" w:rsidRPr="009044F1">
        <w:rPr>
          <w:rFonts w:ascii="GHEA Grapalat" w:hAnsi="GHEA Grapalat"/>
          <w:i/>
        </w:rPr>
        <w:t xml:space="preserve"> 20</w:t>
      </w:r>
      <w:r w:rsidR="00C21B54">
        <w:rPr>
          <w:rFonts w:ascii="GHEA Grapalat" w:hAnsi="GHEA Grapalat"/>
          <w:i/>
          <w:lang w:val="en-US"/>
        </w:rPr>
        <w:t>23</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A76C15" w:rsidP="00B46D58">
      <w:pPr>
        <w:pStyle w:val="aa"/>
        <w:widowControl w:val="0"/>
        <w:spacing w:after="160"/>
        <w:ind w:right="-7" w:firstLine="567"/>
        <w:jc w:val="center"/>
        <w:rPr>
          <w:rFonts w:ascii="GHEA Grapalat" w:hAnsi="GHEA Grapalat"/>
        </w:rPr>
      </w:pPr>
      <w:r w:rsidRPr="009044F1">
        <w:rPr>
          <w:rFonts w:ascii="GHEA Grapalat" w:hAnsi="GHEA Grapalat"/>
          <w:i/>
        </w:rPr>
        <w:t>"Наименование Заказчика"</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2B32D6" w:rsidP="00B46D58">
      <w:pPr>
        <w:pStyle w:val="aa"/>
        <w:widowControl w:val="0"/>
        <w:spacing w:after="160"/>
        <w:ind w:right="-7"/>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r w:rsidR="00C21B54" w:rsidRPr="00C21B54">
        <w:rPr>
          <w:rFonts w:ascii="GHEA Grapalat" w:hAnsi="GHEA Grapalat"/>
        </w:rPr>
        <w:t xml:space="preserve">светильники </w:t>
      </w:r>
      <w:r w:rsidRPr="009044F1">
        <w:rPr>
          <w:rFonts w:ascii="GHEA Grapalat" w:hAnsi="GHEA Grapalat"/>
        </w:rPr>
        <w:t>ДЛЯ НУЖД "</w:t>
      </w:r>
      <w:r w:rsidR="00C21B54" w:rsidRPr="00C21B54">
        <w:rPr>
          <w:rFonts w:ascii="GHEA Grapalat" w:hAnsi="GHEA Grapalat"/>
        </w:rPr>
        <w:t xml:space="preserve"> разданкахлуйс</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400D" w:rsidRDefault="00C21B54" w:rsidP="00C21B54">
      <w:pPr>
        <w:widowControl w:val="0"/>
        <w:jc w:val="center"/>
        <w:rPr>
          <w:rFonts w:ascii="GHEA Grapalat" w:hAnsi="GHEA Grapalat"/>
        </w:rPr>
      </w:pPr>
      <w:r w:rsidRPr="00C21B54">
        <w:rPr>
          <w:rFonts w:ascii="GHEA Grapalat" w:hAnsi="GHEA Grapalat"/>
        </w:rPr>
        <w:t xml:space="preserve">светильники </w:t>
      </w:r>
      <w:r w:rsidR="005D7731" w:rsidRPr="002E069D">
        <w:rPr>
          <w:rFonts w:ascii="GHEA Grapalat" w:hAnsi="GHEA Grapalat"/>
          <w:b/>
        </w:rPr>
        <w:t>ДЛЯ НУЖД</w:t>
      </w:r>
      <w:r w:rsidR="00EB5576" w:rsidRPr="00EC400D">
        <w:rPr>
          <w:rFonts w:ascii="GHEA Grapalat" w:hAnsi="GHEA Grapalat"/>
        </w:rPr>
        <w:t xml:space="preserve"> </w:t>
      </w:r>
      <w:r w:rsidRPr="00C21B54">
        <w:rPr>
          <w:rFonts w:ascii="GHEA Grapalat" w:hAnsi="GHEA Grapalat"/>
        </w:rPr>
        <w:t>разданкахлуйс</w:t>
      </w:r>
    </w:p>
    <w:p w:rsidR="00160AE4" w:rsidRDefault="00160AE4" w:rsidP="00B46D58">
      <w:pPr>
        <w:widowControl w:val="0"/>
        <w:spacing w:after="160"/>
        <w:ind w:firstLine="567"/>
        <w:jc w:val="center"/>
        <w:rPr>
          <w:rFonts w:ascii="GHEA Grapalat" w:hAnsi="GHEA Grapalat"/>
          <w:sz w:val="20"/>
          <w:szCs w:val="20"/>
          <w:lang w:val="en-US"/>
        </w:rPr>
      </w:pPr>
    </w:p>
    <w:p w:rsidR="00C21B54" w:rsidRPr="00C21B54" w:rsidRDefault="00C21B54" w:rsidP="00B46D58">
      <w:pPr>
        <w:widowControl w:val="0"/>
        <w:spacing w:after="160"/>
        <w:ind w:firstLine="567"/>
        <w:jc w:val="center"/>
        <w:rPr>
          <w:rFonts w:ascii="GHEA Grapalat" w:hAnsi="GHEA Grapalat"/>
          <w:lang w:val="en-US"/>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предоставляется в дополнение к объявлению об открытом конкурсе, проводимом под кодом ---BMAPDzB---/---</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AD432A" w:rsidRPr="009044F1" w:rsidTr="00AD432A">
        <w:trPr>
          <w:jc w:val="center"/>
        </w:trPr>
        <w:tc>
          <w:tcPr>
            <w:tcW w:w="1530" w:type="dxa"/>
            <w:vAlign w:val="center"/>
          </w:tcPr>
          <w:p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rsidR="00AD432A" w:rsidRPr="00C21B54" w:rsidRDefault="00C21B54" w:rsidP="00AD432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1650000</w:t>
            </w:r>
          </w:p>
        </w:tc>
        <w:tc>
          <w:tcPr>
            <w:tcW w:w="6458" w:type="dxa"/>
            <w:vAlign w:val="center"/>
          </w:tcPr>
          <w:p w:rsidR="00AD432A" w:rsidRPr="009044F1" w:rsidRDefault="00C21B54" w:rsidP="00B46D58">
            <w:pPr>
              <w:pStyle w:val="23"/>
              <w:widowControl w:val="0"/>
              <w:spacing w:after="120" w:line="240" w:lineRule="auto"/>
              <w:ind w:firstLine="0"/>
              <w:rPr>
                <w:rFonts w:ascii="GHEA Grapalat" w:hAnsi="GHEA Grapalat"/>
                <w:sz w:val="24"/>
                <w:szCs w:val="24"/>
                <w:u w:val="single"/>
                <w:vertAlign w:val="subscript"/>
              </w:rPr>
            </w:pPr>
            <w:r w:rsidRPr="00C21B54">
              <w:rPr>
                <w:rFonts w:ascii="GHEA Grapalat" w:hAnsi="GHEA Grapalat"/>
                <w:sz w:val="24"/>
                <w:szCs w:val="24"/>
                <w:u w:val="single"/>
              </w:rPr>
              <w:t>светильники</w:t>
            </w:r>
          </w:p>
        </w:tc>
      </w:tr>
      <w:tr w:rsidR="00AD432A" w:rsidRPr="009044F1" w:rsidTr="00AD432A">
        <w:trPr>
          <w:jc w:val="center"/>
        </w:trPr>
        <w:tc>
          <w:tcPr>
            <w:tcW w:w="1530" w:type="dxa"/>
            <w:vAlign w:val="center"/>
          </w:tcPr>
          <w:p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46" w:type="dxa"/>
            <w:vAlign w:val="center"/>
          </w:tcPr>
          <w:p w:rsidR="00AD432A" w:rsidRPr="001B374A" w:rsidRDefault="001B374A" w:rsidP="00AD432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495000</w:t>
            </w:r>
          </w:p>
        </w:tc>
        <w:tc>
          <w:tcPr>
            <w:tcW w:w="6458" w:type="dxa"/>
            <w:vAlign w:val="center"/>
          </w:tcPr>
          <w:p w:rsidR="00AD432A" w:rsidRPr="009044F1" w:rsidRDefault="00C21B54" w:rsidP="00B46D58">
            <w:pPr>
              <w:pStyle w:val="23"/>
              <w:widowControl w:val="0"/>
              <w:spacing w:after="120" w:line="240" w:lineRule="auto"/>
              <w:ind w:firstLine="0"/>
              <w:rPr>
                <w:rFonts w:ascii="GHEA Grapalat" w:hAnsi="GHEA Grapalat"/>
                <w:sz w:val="24"/>
                <w:szCs w:val="24"/>
              </w:rPr>
            </w:pPr>
            <w:r w:rsidRPr="00C21B54">
              <w:rPr>
                <w:rFonts w:ascii="GHEA Grapalat" w:hAnsi="GHEA Grapalat"/>
                <w:sz w:val="24"/>
                <w:szCs w:val="24"/>
                <w:u w:val="single"/>
              </w:rPr>
              <w:t>светильники</w:t>
            </w:r>
          </w:p>
        </w:tc>
      </w:tr>
    </w:tbl>
    <w:p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5236E" w:rsidRPr="009044F1" w:rsidRDefault="00D54A25" w:rsidP="00B46D58">
      <w:pPr>
        <w:pStyle w:val="23"/>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lastRenderedPageBreak/>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w:t>
      </w:r>
      <w:r w:rsidR="005A221E" w:rsidRPr="000B29DC">
        <w:rPr>
          <w:rFonts w:ascii="GHEA Grapalat" w:hAnsi="GHEA Grapalat"/>
        </w:rPr>
        <w:lastRenderedPageBreak/>
        <w:t>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w:t>
      </w:r>
      <w:r w:rsidRPr="009044F1">
        <w:rPr>
          <w:rFonts w:ascii="GHEA Grapalat" w:hAnsi="GHEA Grapalat"/>
          <w:color w:val="000000"/>
        </w:rPr>
        <w:lastRenderedPageBreak/>
        <w:t>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w:t>
      </w:r>
      <w:r w:rsidR="000A6B75" w:rsidRPr="009044F1">
        <w:rPr>
          <w:rFonts w:ascii="GHEA Grapalat" w:hAnsi="GHEA Grapalat"/>
          <w:sz w:val="24"/>
          <w:szCs w:val="24"/>
        </w:rPr>
        <w:lastRenderedPageBreak/>
        <w:t>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непредоставления разъяснения в течение двух календарных дней, </w:t>
      </w:r>
      <w:r w:rsidRPr="007D4470">
        <w:rPr>
          <w:rFonts w:ascii="GHEA Grapalat" w:hAnsi="GHEA Grapalat"/>
        </w:rPr>
        <w:lastRenderedPageBreak/>
        <w:t>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5"/>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w:t>
      </w:r>
      <w:r>
        <w:rPr>
          <w:rFonts w:ascii="GHEA Grapalat" w:hAnsi="GHEA Grapalat"/>
          <w:sz w:val="24"/>
          <w:szCs w:val="24"/>
        </w:rPr>
        <w:lastRenderedPageBreak/>
        <w:t>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6"/>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7"/>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w:t>
      </w:r>
      <w:r w:rsidRPr="009044F1">
        <w:rPr>
          <w:rFonts w:ascii="GHEA Grapalat" w:hAnsi="GHEA Grapalat"/>
          <w:sz w:val="24"/>
          <w:szCs w:val="24"/>
        </w:rPr>
        <w:lastRenderedPageBreak/>
        <w:t xml:space="preserve">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участник до указанного в пункте 4.2 части 1 настоящего Приглашения окончательного срока подачи заявок может изменить </w:t>
      </w:r>
      <w:r w:rsidRPr="009044F1">
        <w:rPr>
          <w:rFonts w:ascii="GHEA Grapalat" w:hAnsi="GHEA Grapalat"/>
          <w:i w:val="0"/>
          <w:sz w:val="24"/>
          <w:szCs w:val="24"/>
        </w:rPr>
        <w:lastRenderedPageBreak/>
        <w:t>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lastRenderedPageBreak/>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af6"/>
        </w:rPr>
        <w:footnoteReference w:customMarkFollows="1" w:id="8"/>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6F5184" w:rsidRPr="009044F1">
        <w:rPr>
          <w:rFonts w:ascii="GHEA Grapalat" w:hAnsi="GHEA Grapalat"/>
        </w:rPr>
        <w:t>Обеспечение заявки должно быть действительно 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дней со дня подачи заявки.</w:t>
      </w:r>
      <w:r w:rsidR="00CD5802" w:rsidRPr="00CD5802">
        <w:rPr>
          <w:rFonts w:ascii="GHEA Grapalat" w:hAnsi="GHEA Grapalat"/>
          <w:vertAlign w:val="superscript"/>
        </w:rPr>
        <w:t>9.2</w:t>
      </w:r>
      <w:r w:rsidR="006F5184" w:rsidRPr="009044F1">
        <w:rPr>
          <w:rFonts w:ascii="GHEA Grapalat" w:hAnsi="GHEA Grapalat"/>
        </w:rPr>
        <w:t xml:space="preserve"> </w:t>
      </w:r>
    </w:p>
    <w:p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1B374A" w:rsidRPr="001B374A">
        <w:rPr>
          <w:rFonts w:ascii="GHEA Grapalat" w:hAnsi="GHEA Grapalat"/>
          <w:sz w:val="24"/>
          <w:szCs w:val="24"/>
        </w:rPr>
        <w:t>7</w:t>
      </w:r>
      <w:r w:rsidRPr="009044F1">
        <w:rPr>
          <w:rFonts w:ascii="GHEA Grapalat" w:hAnsi="GHEA Grapalat"/>
          <w:sz w:val="24"/>
          <w:szCs w:val="24"/>
        </w:rPr>
        <w:t>"-ый день в "</w:t>
      </w:r>
      <w:r w:rsidR="001B374A" w:rsidRPr="001B374A">
        <w:rPr>
          <w:rFonts w:ascii="GHEA Grapalat" w:hAnsi="GHEA Grapalat"/>
          <w:sz w:val="24"/>
          <w:szCs w:val="24"/>
        </w:rPr>
        <w:t>12.00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 xml:space="preserve">на </w:t>
      </w:r>
      <w:r w:rsidR="00576D5D" w:rsidRPr="009044F1">
        <w:rPr>
          <w:rFonts w:ascii="GHEA Grapalat" w:hAnsi="GHEA Grapalat"/>
        </w:rPr>
        <w:lastRenderedPageBreak/>
        <w:t>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9"/>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lastRenderedPageBreak/>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rsidR="009B6D58" w:rsidRPr="009044F1" w:rsidDel="00AE108B" w:rsidRDefault="009B6D58" w:rsidP="00B46D58">
      <w:pPr>
        <w:pStyle w:val="norm"/>
        <w:widowControl w:val="0"/>
        <w:tabs>
          <w:tab w:val="left" w:pos="1134"/>
        </w:tabs>
        <w:spacing w:after="160" w:line="240" w:lineRule="auto"/>
        <w:ind w:firstLine="567"/>
        <w:rPr>
          <w:del w:id="6" w:author="Vardan" w:date="2022-10-29T23:58:00Z"/>
          <w:rFonts w:ascii="GHEA Grapalat" w:hAnsi="GHEA Grapalat" w:cs="Sylfaen"/>
          <w:sz w:val="24"/>
          <w:szCs w:val="24"/>
        </w:rPr>
      </w:pP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позднее чем на следующий рабочий день после завершения </w:t>
      </w:r>
      <w:r w:rsidRPr="009044F1">
        <w:rPr>
          <w:rFonts w:ascii="GHEA Grapalat" w:hAnsi="GHEA Grapalat"/>
          <w:sz w:val="24"/>
          <w:szCs w:val="24"/>
        </w:rPr>
        <w:lastRenderedPageBreak/>
        <w:t>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aff"/>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w:t>
      </w:r>
      <w:r w:rsidRPr="00B24E4B">
        <w:rPr>
          <w:rFonts w:ascii="GHEA Grapalat" w:hAnsi="GHEA Grapalat"/>
        </w:rPr>
        <w:lastRenderedPageBreak/>
        <w:t>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10"/>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lastRenderedPageBreak/>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8"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11"/>
        <w:t>12</w:t>
      </w:r>
      <w:r w:rsidR="00A6609C" w:rsidRPr="0027573B">
        <w:rPr>
          <w:rFonts w:ascii="GHEA Grapalat" w:hAnsi="GHEA Grapalat"/>
        </w:rPr>
        <w:t xml:space="preserve"> </w:t>
      </w:r>
      <w:r w:rsidR="00853CBA" w:rsidRPr="0027573B">
        <w:rPr>
          <w:rFonts w:ascii="GHEA Grapalat" w:hAnsi="GHEA Grapalat"/>
        </w:rPr>
        <w:t>.</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2"/>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3"/>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4"/>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5"/>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1B37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1B374A">
        <w:rPr>
          <w:rFonts w:ascii="GHEA Grapalat" w:hAnsi="GHEA Grapalat"/>
          <w:sz w:val="24"/>
          <w:szCs w:val="24"/>
          <w:lang w:val="en-US"/>
        </w:rPr>
        <w:t>ՀՔԼ</w:t>
      </w:r>
      <w:r w:rsidR="001B374A" w:rsidRPr="001B374A">
        <w:rPr>
          <w:rFonts w:ascii="GHEA Grapalat" w:hAnsi="GHEA Grapalat"/>
          <w:sz w:val="24"/>
          <w:szCs w:val="24"/>
        </w:rPr>
        <w:t>-</w:t>
      </w:r>
      <w:r w:rsidR="001B374A">
        <w:rPr>
          <w:rFonts w:ascii="GHEA Grapalat" w:hAnsi="GHEA Grapalat"/>
          <w:sz w:val="24"/>
          <w:szCs w:val="24"/>
          <w:lang w:val="en-US"/>
        </w:rPr>
        <w:t>ԳՀԱՊՁԲ</w:t>
      </w:r>
      <w:r w:rsidR="001B374A" w:rsidRPr="001B374A">
        <w:rPr>
          <w:rFonts w:ascii="GHEA Grapalat" w:hAnsi="GHEA Grapalat"/>
          <w:sz w:val="24"/>
          <w:szCs w:val="24"/>
        </w:rPr>
        <w:t>-23/27</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1B374A">
        <w:rPr>
          <w:rFonts w:ascii="GHEA Grapalat" w:hAnsi="GHEA Grapalat"/>
          <w:lang w:val="en-US"/>
        </w:rPr>
        <w:t>ՀՔԼ</w:t>
      </w:r>
      <w:r w:rsidR="001B374A" w:rsidRPr="001B374A">
        <w:rPr>
          <w:rFonts w:ascii="GHEA Grapalat" w:hAnsi="GHEA Grapalat"/>
        </w:rPr>
        <w:t>-</w:t>
      </w:r>
      <w:r w:rsidR="001B374A">
        <w:rPr>
          <w:rFonts w:ascii="GHEA Grapalat" w:hAnsi="GHEA Grapalat"/>
          <w:lang w:val="en-US"/>
        </w:rPr>
        <w:t>ԳՀԱՊՁԲ</w:t>
      </w:r>
      <w:r w:rsidR="001B374A" w:rsidRPr="001B374A">
        <w:rPr>
          <w:rFonts w:ascii="GHEA Grapalat" w:hAnsi="GHEA Grapalat"/>
        </w:rPr>
        <w:t>-23/27</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1B374A">
        <w:rPr>
          <w:rFonts w:ascii="GHEA Grapalat" w:hAnsi="GHEA Grapalat"/>
          <w:lang w:val="en-US"/>
        </w:rPr>
        <w:t>ՀՔԼ</w:t>
      </w:r>
      <w:r w:rsidR="001B374A" w:rsidRPr="001B374A">
        <w:rPr>
          <w:rFonts w:ascii="GHEA Grapalat" w:hAnsi="GHEA Grapalat"/>
        </w:rPr>
        <w:t>-</w:t>
      </w:r>
      <w:r w:rsidR="001B374A">
        <w:rPr>
          <w:rFonts w:ascii="GHEA Grapalat" w:hAnsi="GHEA Grapalat"/>
          <w:lang w:val="en-US"/>
        </w:rPr>
        <w:t>ԳՀԱՊՁԲ</w:t>
      </w:r>
      <w:r w:rsidR="001B374A" w:rsidRPr="001B374A">
        <w:rPr>
          <w:rFonts w:ascii="GHEA Grapalat" w:hAnsi="GHEA Grapalat"/>
        </w:rPr>
        <w:t>-23/27</w:t>
      </w:r>
      <w:r w:rsidR="001B374A" w:rsidRPr="001B374A">
        <w:rPr>
          <w:rFonts w:ascii="GHEA Grapalat" w:hAnsi="GHEA Grapalat"/>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1B374A">
        <w:rPr>
          <w:rFonts w:ascii="GHEA Grapalat" w:hAnsi="GHEA Grapalat"/>
          <w:lang w:val="en-US"/>
        </w:rPr>
        <w:t>ՀՔԼ</w:t>
      </w:r>
      <w:r w:rsidR="001B374A" w:rsidRPr="001B374A">
        <w:rPr>
          <w:rFonts w:ascii="GHEA Grapalat" w:hAnsi="GHEA Grapalat"/>
        </w:rPr>
        <w:t>-</w:t>
      </w:r>
      <w:r w:rsidR="001B374A">
        <w:rPr>
          <w:rFonts w:ascii="GHEA Grapalat" w:hAnsi="GHEA Grapalat"/>
          <w:lang w:val="en-US"/>
        </w:rPr>
        <w:t>ԳՀԱՊՁԲ</w:t>
      </w:r>
      <w:r w:rsidR="001B374A" w:rsidRPr="001B374A">
        <w:rPr>
          <w:rFonts w:ascii="GHEA Grapalat" w:hAnsi="GHEA Grapalat"/>
        </w:rPr>
        <w:t>-23/27</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9"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6"/>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1B374A">
        <w:rPr>
          <w:rFonts w:ascii="GHEA Grapalat" w:hAnsi="GHEA Grapalat"/>
          <w:sz w:val="24"/>
          <w:szCs w:val="24"/>
          <w:lang w:val="en-US"/>
        </w:rPr>
        <w:t>ՀՔԼ</w:t>
      </w:r>
      <w:r w:rsidR="001B374A" w:rsidRPr="001B374A">
        <w:rPr>
          <w:rFonts w:ascii="GHEA Grapalat" w:hAnsi="GHEA Grapalat"/>
          <w:sz w:val="24"/>
          <w:szCs w:val="24"/>
        </w:rPr>
        <w:t>-</w:t>
      </w:r>
      <w:r w:rsidR="001B374A">
        <w:rPr>
          <w:rFonts w:ascii="GHEA Grapalat" w:hAnsi="GHEA Grapalat"/>
          <w:sz w:val="24"/>
          <w:szCs w:val="24"/>
          <w:lang w:val="en-US"/>
        </w:rPr>
        <w:t>ԳՀԱՊՁԲ</w:t>
      </w:r>
      <w:r w:rsidR="001B374A" w:rsidRPr="001B374A">
        <w:rPr>
          <w:rFonts w:ascii="GHEA Grapalat" w:hAnsi="GHEA Grapalat"/>
          <w:sz w:val="24"/>
          <w:szCs w:val="24"/>
        </w:rPr>
        <w:t>-23/27</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1B374A">
        <w:rPr>
          <w:rFonts w:ascii="GHEA Grapalat" w:hAnsi="GHEA Grapalat"/>
          <w:lang w:val="en-US"/>
        </w:rPr>
        <w:t>ՀՔԼ</w:t>
      </w:r>
      <w:r w:rsidR="001B374A" w:rsidRPr="001B374A">
        <w:rPr>
          <w:rFonts w:ascii="GHEA Grapalat" w:hAnsi="GHEA Grapalat"/>
        </w:rPr>
        <w:t>-</w:t>
      </w:r>
      <w:r w:rsidR="001B374A">
        <w:rPr>
          <w:rFonts w:ascii="GHEA Grapalat" w:hAnsi="GHEA Grapalat"/>
          <w:lang w:val="en-US"/>
        </w:rPr>
        <w:t>ԳՀԱՊՁԲ</w:t>
      </w:r>
      <w:r w:rsidR="001B374A" w:rsidRPr="001B374A">
        <w:rPr>
          <w:rFonts w:ascii="GHEA Grapalat" w:hAnsi="GHEA Grapalat"/>
        </w:rPr>
        <w:t>-23/27</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1B374A">
        <w:rPr>
          <w:rFonts w:ascii="GHEA Grapalat" w:hAnsi="GHEA Grapalat"/>
          <w:sz w:val="24"/>
          <w:szCs w:val="24"/>
          <w:lang w:val="en-US"/>
        </w:rPr>
        <w:t>ՀՔԼ</w:t>
      </w:r>
      <w:r w:rsidR="001B374A" w:rsidRPr="001B374A">
        <w:rPr>
          <w:rFonts w:ascii="GHEA Grapalat" w:hAnsi="GHEA Grapalat"/>
          <w:sz w:val="24"/>
          <w:szCs w:val="24"/>
        </w:rPr>
        <w:t>-</w:t>
      </w:r>
      <w:r w:rsidR="001B374A">
        <w:rPr>
          <w:rFonts w:ascii="GHEA Grapalat" w:hAnsi="GHEA Grapalat"/>
          <w:sz w:val="24"/>
          <w:szCs w:val="24"/>
          <w:lang w:val="en-US"/>
        </w:rPr>
        <w:t>ԳՀԱՊՁԲ</w:t>
      </w:r>
      <w:r w:rsidR="001B374A" w:rsidRPr="001B374A">
        <w:rPr>
          <w:rFonts w:ascii="GHEA Grapalat" w:hAnsi="GHEA Grapalat"/>
          <w:sz w:val="24"/>
          <w:szCs w:val="24"/>
        </w:rPr>
        <w:t>-23/27</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C21B54"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21B54"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C21B54"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21B54"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C21B54"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21B54"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C21B5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C21B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C21B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C21B54"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C21B5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C21B5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C21B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C21B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C21B54"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C21B54"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C21B54"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C21B54"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C21B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C21B54"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C21B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C21B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1"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1B374A" w:rsidRPr="001B374A">
        <w:rPr>
          <w:rFonts w:ascii="GHEA Grapalat" w:hAnsi="GHEA Grapalat"/>
          <w:b/>
          <w:sz w:val="24"/>
          <w:szCs w:val="24"/>
        </w:rPr>
        <w:t xml:space="preserve"> </w:t>
      </w:r>
      <w:r w:rsidR="001B374A">
        <w:rPr>
          <w:rFonts w:ascii="GHEA Grapalat" w:hAnsi="GHEA Grapalat"/>
          <w:sz w:val="24"/>
          <w:szCs w:val="24"/>
          <w:lang w:val="en-US"/>
        </w:rPr>
        <w:t>ՀՔԼ</w:t>
      </w:r>
      <w:r w:rsidR="001B374A" w:rsidRPr="001B374A">
        <w:rPr>
          <w:rFonts w:ascii="GHEA Grapalat" w:hAnsi="GHEA Grapalat"/>
          <w:sz w:val="24"/>
          <w:szCs w:val="24"/>
        </w:rPr>
        <w:t>-</w:t>
      </w:r>
      <w:r w:rsidR="001B374A">
        <w:rPr>
          <w:rFonts w:ascii="GHEA Grapalat" w:hAnsi="GHEA Grapalat"/>
          <w:sz w:val="24"/>
          <w:szCs w:val="24"/>
          <w:lang w:val="en-US"/>
        </w:rPr>
        <w:t>ԳՀԱՊՁԲ</w:t>
      </w:r>
      <w:r w:rsidR="001B374A" w:rsidRPr="001B374A">
        <w:rPr>
          <w:rFonts w:ascii="GHEA Grapalat" w:hAnsi="GHEA Grapalat"/>
          <w:sz w:val="24"/>
          <w:szCs w:val="24"/>
        </w:rPr>
        <w:t>-23/27</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1B374A">
        <w:rPr>
          <w:rFonts w:ascii="GHEA Grapalat" w:hAnsi="GHEA Grapalat"/>
          <w:lang w:val="en-US"/>
        </w:rPr>
        <w:t>ՀՔԼ</w:t>
      </w:r>
      <w:r w:rsidR="001B374A" w:rsidRPr="001B374A">
        <w:rPr>
          <w:rFonts w:ascii="GHEA Grapalat" w:hAnsi="GHEA Grapalat"/>
        </w:rPr>
        <w:t>-</w:t>
      </w:r>
      <w:r w:rsidR="001B374A">
        <w:rPr>
          <w:rFonts w:ascii="GHEA Grapalat" w:hAnsi="GHEA Grapalat"/>
          <w:lang w:val="en-US"/>
        </w:rPr>
        <w:t>ԳՀԱՊՁԲ</w:t>
      </w:r>
      <w:r w:rsidR="001B374A" w:rsidRPr="001B374A">
        <w:rPr>
          <w:rFonts w:ascii="GHEA Grapalat" w:hAnsi="GHEA Grapalat"/>
        </w:rPr>
        <w:t>-23/27</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1B374A">
        <w:rPr>
          <w:rFonts w:ascii="GHEA Grapalat" w:hAnsi="GHEA Grapalat"/>
          <w:sz w:val="24"/>
          <w:szCs w:val="24"/>
          <w:lang w:val="en-US"/>
        </w:rPr>
        <w:t>ՀՔԼ</w:t>
      </w:r>
      <w:r w:rsidR="001B374A" w:rsidRPr="001B374A">
        <w:rPr>
          <w:rFonts w:ascii="GHEA Grapalat" w:hAnsi="GHEA Grapalat"/>
          <w:sz w:val="24"/>
          <w:szCs w:val="24"/>
        </w:rPr>
        <w:t>-</w:t>
      </w:r>
      <w:r w:rsidR="001B374A">
        <w:rPr>
          <w:rFonts w:ascii="GHEA Grapalat" w:hAnsi="GHEA Grapalat"/>
          <w:sz w:val="24"/>
          <w:szCs w:val="24"/>
          <w:lang w:val="en-US"/>
        </w:rPr>
        <w:t>ԳՀԱՊՁԲ</w:t>
      </w:r>
      <w:r w:rsidR="001B374A" w:rsidRPr="001B374A">
        <w:rPr>
          <w:rFonts w:ascii="GHEA Grapalat" w:hAnsi="GHEA Grapalat"/>
          <w:sz w:val="24"/>
          <w:szCs w:val="24"/>
        </w:rPr>
        <w:t>-23/27</w:t>
      </w: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w:t>
      </w:r>
      <w:r w:rsidR="0056608D"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634B02" w:rsidRDefault="00634B02" w:rsidP="00634B02">
      <w:pPr>
        <w:pStyle w:val="af4"/>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634B02" w:rsidRDefault="00634B02" w:rsidP="00634B02">
      <w:pPr>
        <w:pStyle w:val="af4"/>
        <w:shd w:val="clear" w:color="auto" w:fill="FFFFFF"/>
        <w:spacing w:before="0" w:beforeAutospacing="0" w:after="0" w:afterAutospacing="0"/>
        <w:ind w:firstLine="375"/>
        <w:jc w:val="both"/>
        <w:rPr>
          <w:rStyle w:val="af5"/>
          <w:b w:val="0"/>
          <w:bCs w:val="0"/>
          <w:sz w:val="20"/>
          <w:szCs w:val="20"/>
        </w:rPr>
      </w:pPr>
    </w:p>
    <w:p w:rsidR="00BF7253" w:rsidRPr="00842D08"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1B374A">
        <w:rPr>
          <w:rFonts w:ascii="GHEA Grapalat" w:hAnsi="GHEA Grapalat"/>
          <w:lang w:val="en-US"/>
        </w:rPr>
        <w:t>ՀՔԼ</w:t>
      </w:r>
      <w:r w:rsidR="001B374A" w:rsidRPr="001B374A">
        <w:rPr>
          <w:rFonts w:ascii="GHEA Grapalat" w:hAnsi="GHEA Grapalat"/>
        </w:rPr>
        <w:t>-</w:t>
      </w:r>
      <w:r w:rsidR="001B374A">
        <w:rPr>
          <w:rFonts w:ascii="GHEA Grapalat" w:hAnsi="GHEA Grapalat"/>
          <w:lang w:val="en-US"/>
        </w:rPr>
        <w:t>ԳՀԱՊՁԲ</w:t>
      </w:r>
      <w:r w:rsidR="001B374A" w:rsidRPr="001B374A">
        <w:rPr>
          <w:rFonts w:ascii="GHEA Grapalat" w:hAnsi="GHEA Grapalat"/>
        </w:rPr>
        <w:t>-23/27</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ED62EA">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номер заключаемого договара</w:t>
      </w:r>
    </w:p>
    <w:p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p>
    <w:p w:rsidR="0053597C" w:rsidRPr="00D66198" w:rsidRDefault="0053597C" w:rsidP="0053597C">
      <w:pPr>
        <w:pStyle w:val="af4"/>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rsidR="0053597C" w:rsidRPr="00D66198" w:rsidRDefault="0053597C" w:rsidP="0053597C">
      <w:pPr>
        <w:pStyle w:val="af4"/>
        <w:shd w:val="clear" w:color="auto" w:fill="FFFFFF"/>
        <w:contextualSpacing/>
        <w:jc w:val="both"/>
        <w:rPr>
          <w:rFonts w:ascii="GHEA Grapalat" w:eastAsiaTheme="minorHAnsi" w:hAnsi="GHEA Grapalat" w:cstheme="minorBidi"/>
          <w:sz w:val="18"/>
          <w:szCs w:val="18"/>
          <w:lang w:val="hy-AM"/>
        </w:rPr>
      </w:pPr>
    </w:p>
    <w:p w:rsidR="0053597C" w:rsidRPr="00D66198" w:rsidRDefault="0053597C" w:rsidP="001E7BA9">
      <w:pPr>
        <w:pStyle w:val="af4"/>
        <w:shd w:val="clear" w:color="auto" w:fill="FFFFFF"/>
        <w:contextualSpacing/>
        <w:jc w:val="center"/>
        <w:rPr>
          <w:rFonts w:eastAsiaTheme="minorHAnsi" w:cstheme="minorBidi"/>
        </w:rPr>
      </w:pPr>
      <w:r w:rsidRPr="00D66198">
        <w:rPr>
          <w:rFonts w:ascii="GHEA Grapalat" w:eastAsiaTheme="minorHAnsi" w:hAnsi="GHEA Grapalat" w:cstheme="minorBidi"/>
          <w:lang w:val="hy-AM"/>
        </w:rPr>
        <w:lastRenderedPageBreak/>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rsidR="0053597C" w:rsidRPr="00D66198" w:rsidRDefault="0053597C" w:rsidP="0053597C">
      <w:pPr>
        <w:pStyle w:val="af4"/>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rsidR="007B3F5F" w:rsidRPr="00D66198"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562DD" w:rsidRDefault="00F562DD">
      <w:pPr>
        <w:rPr>
          <w:rFonts w:ascii="GHEA Grapalat" w:hAnsi="GHEA Grapalat"/>
          <w:i/>
          <w:sz w:val="22"/>
          <w:szCs w:val="22"/>
        </w:rPr>
      </w:pPr>
      <w:r>
        <w:rPr>
          <w:rFonts w:ascii="GHEA Grapalat" w:hAnsi="GHEA Grapalat"/>
          <w:i/>
          <w:sz w:val="22"/>
          <w:szCs w:val="22"/>
        </w:rPr>
        <w:br w:type="page"/>
      </w: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1B374A">
        <w:rPr>
          <w:rFonts w:ascii="GHEA Grapalat" w:hAnsi="GHEA Grapalat"/>
          <w:lang w:val="en-US"/>
        </w:rPr>
        <w:t>ՀՔԼ</w:t>
      </w:r>
      <w:r w:rsidR="001B374A" w:rsidRPr="001B374A">
        <w:rPr>
          <w:rFonts w:ascii="GHEA Grapalat" w:hAnsi="GHEA Grapalat"/>
        </w:rPr>
        <w:t>-</w:t>
      </w:r>
      <w:r w:rsidR="001B374A">
        <w:rPr>
          <w:rFonts w:ascii="GHEA Grapalat" w:hAnsi="GHEA Grapalat"/>
          <w:lang w:val="en-US"/>
        </w:rPr>
        <w:t>ԳՀԱՊՁԲ</w:t>
      </w:r>
      <w:r w:rsidR="001B374A" w:rsidRPr="001B374A">
        <w:rPr>
          <w:rFonts w:ascii="GHEA Grapalat" w:hAnsi="GHEA Grapalat"/>
        </w:rPr>
        <w:t>-23/27</w:t>
      </w:r>
    </w:p>
    <w:p w:rsidR="003E31E5" w:rsidRPr="00B138F3" w:rsidRDefault="003E31E5" w:rsidP="003E31E5">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2D6327">
        <w:rPr>
          <w:rStyle w:val="af5"/>
          <w:rFonts w:ascii="GHEA Grapalat" w:hAnsi="GHEA Grapalat"/>
          <w:b w:val="0"/>
          <w:sz w:val="18"/>
          <w:szCs w:val="18"/>
          <w:lang w:val="hy-AM"/>
        </w:rPr>
        <w:t xml:space="preserve">                          </w:t>
      </w:r>
      <w:r w:rsidRPr="00B138F3">
        <w:rPr>
          <w:rStyle w:val="af5"/>
          <w:rFonts w:ascii="GHEA Grapalat" w:hAnsi="GHEA Grapalat"/>
          <w:b w:val="0"/>
          <w:sz w:val="18"/>
          <w:szCs w:val="18"/>
        </w:rPr>
        <w:t>номер заключаемого договора</w:t>
      </w:r>
    </w:p>
    <w:p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af4"/>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p>
    <w:p w:rsidR="001C278A" w:rsidRPr="003870B7" w:rsidRDefault="001C278A" w:rsidP="001C278A">
      <w:pPr>
        <w:pStyle w:val="af4"/>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rsidR="001C278A" w:rsidRPr="003870B7"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af4"/>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af4"/>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электронной почты высылает воспроизведенный (отсканированный) с </w:t>
      </w:r>
      <w:r w:rsidRPr="003870B7">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BF3696" w:rsidRDefault="00BF3696">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1B374A">
        <w:rPr>
          <w:rFonts w:ascii="GHEA Grapalat" w:hAnsi="GHEA Grapalat"/>
          <w:lang w:val="en-US"/>
        </w:rPr>
        <w:t>ՀՔԼ</w:t>
      </w:r>
      <w:r w:rsidR="001B374A" w:rsidRPr="001B374A">
        <w:rPr>
          <w:rFonts w:ascii="GHEA Grapalat" w:hAnsi="GHEA Grapalat"/>
        </w:rPr>
        <w:t>-</w:t>
      </w:r>
      <w:r w:rsidR="001B374A">
        <w:rPr>
          <w:rFonts w:ascii="GHEA Grapalat" w:hAnsi="GHEA Grapalat"/>
          <w:lang w:val="en-US"/>
        </w:rPr>
        <w:t>ԳՀԱՊՁԲ</w:t>
      </w:r>
      <w:r w:rsidR="001B374A" w:rsidRPr="001B374A">
        <w:rPr>
          <w:rFonts w:ascii="GHEA Grapalat" w:hAnsi="GHEA Grapalat"/>
        </w:rPr>
        <w:t>-23/27</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w:t>
      </w:r>
      <w:r w:rsidRPr="00B138F3">
        <w:rPr>
          <w:rFonts w:ascii="GHEA Grapalat" w:hAnsi="GHEA Grapalat"/>
          <w:sz w:val="22"/>
          <w:szCs w:val="22"/>
        </w:rPr>
        <w:lastRenderedPageBreak/>
        <w:t>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1B374A">
        <w:rPr>
          <w:rFonts w:ascii="GHEA Grapalat" w:hAnsi="GHEA Grapalat"/>
          <w:sz w:val="24"/>
          <w:szCs w:val="24"/>
          <w:lang w:val="en-US"/>
        </w:rPr>
        <w:t>ՀՔԼ</w:t>
      </w:r>
      <w:r w:rsidR="001B374A" w:rsidRPr="001B374A">
        <w:rPr>
          <w:rFonts w:ascii="GHEA Grapalat" w:hAnsi="GHEA Grapalat"/>
          <w:sz w:val="24"/>
          <w:szCs w:val="24"/>
        </w:rPr>
        <w:t>-</w:t>
      </w:r>
      <w:r w:rsidR="001B374A">
        <w:rPr>
          <w:rFonts w:ascii="GHEA Grapalat" w:hAnsi="GHEA Grapalat"/>
          <w:sz w:val="24"/>
          <w:szCs w:val="24"/>
          <w:lang w:val="en-US"/>
        </w:rPr>
        <w:t>ԳՀԱՊՁԲ</w:t>
      </w:r>
      <w:r w:rsidR="001B374A" w:rsidRPr="001B374A">
        <w:rPr>
          <w:rFonts w:ascii="GHEA Grapalat" w:hAnsi="GHEA Grapalat"/>
          <w:sz w:val="24"/>
          <w:szCs w:val="24"/>
        </w:rPr>
        <w:t>-23/27</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p>
    <w:p w:rsidR="00A944D6" w:rsidRPr="00665A01" w:rsidRDefault="00A944D6" w:rsidP="00A944D6">
      <w:pPr>
        <w:pStyle w:val="af4"/>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rsidR="00A944D6" w:rsidRPr="00665A01" w:rsidRDefault="00A944D6" w:rsidP="00A944D6">
      <w:pPr>
        <w:pStyle w:val="af4"/>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af4"/>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w:t>
      </w:r>
      <w:r w:rsidRPr="00665A01">
        <w:rPr>
          <w:rFonts w:ascii="GHEA Grapalat" w:eastAsiaTheme="minorHAnsi" w:hAnsi="GHEA Grapalat" w:cstheme="minorBidi"/>
        </w:rPr>
        <w:lastRenderedPageBreak/>
        <w:t xml:space="preserve">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1B374A">
        <w:rPr>
          <w:rFonts w:ascii="GHEA Grapalat" w:hAnsi="GHEA Grapalat"/>
          <w:lang w:val="en-US"/>
        </w:rPr>
        <w:t>ՀՔԼ</w:t>
      </w:r>
      <w:r w:rsidR="001B374A" w:rsidRPr="001B374A">
        <w:rPr>
          <w:rFonts w:ascii="GHEA Grapalat" w:hAnsi="GHEA Grapalat"/>
        </w:rPr>
        <w:t>-</w:t>
      </w:r>
      <w:r w:rsidR="001B374A">
        <w:rPr>
          <w:rFonts w:ascii="GHEA Grapalat" w:hAnsi="GHEA Grapalat"/>
          <w:lang w:val="en-US"/>
        </w:rPr>
        <w:t>ԳՀԱՊՁԲ</w:t>
      </w:r>
      <w:r w:rsidR="001B374A" w:rsidRPr="001B374A">
        <w:rPr>
          <w:rFonts w:ascii="GHEA Grapalat" w:hAnsi="GHEA Grapalat"/>
        </w:rPr>
        <w:t>-23/27</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под кодом </w:t>
      </w:r>
      <w:r w:rsidR="001B374A">
        <w:rPr>
          <w:rFonts w:ascii="GHEA Grapalat" w:hAnsi="GHEA Grapalat"/>
          <w:sz w:val="24"/>
          <w:szCs w:val="24"/>
          <w:lang w:val="en-US"/>
        </w:rPr>
        <w:t>ՀՔԼ</w:t>
      </w:r>
      <w:r w:rsidR="001B374A" w:rsidRPr="001B374A">
        <w:rPr>
          <w:rFonts w:ascii="GHEA Grapalat" w:hAnsi="GHEA Grapalat"/>
          <w:sz w:val="24"/>
          <w:szCs w:val="24"/>
        </w:rPr>
        <w:t>-</w:t>
      </w:r>
      <w:r w:rsidR="001B374A">
        <w:rPr>
          <w:rFonts w:ascii="GHEA Grapalat" w:hAnsi="GHEA Grapalat"/>
          <w:sz w:val="24"/>
          <w:szCs w:val="24"/>
          <w:lang w:val="en-US"/>
        </w:rPr>
        <w:t>ԳՀԱՊՁԲ</w:t>
      </w:r>
      <w:r w:rsidR="001B374A" w:rsidRPr="001B374A">
        <w:rPr>
          <w:rFonts w:ascii="GHEA Grapalat" w:hAnsi="GHEA Grapalat"/>
          <w:sz w:val="24"/>
          <w:szCs w:val="24"/>
        </w:rPr>
        <w:t>-23/27</w:t>
      </w:r>
    </w:p>
    <w:p w:rsidR="00A943A0" w:rsidRPr="00B138F3" w:rsidRDefault="00A943A0" w:rsidP="00A943A0">
      <w:pPr>
        <w:widowControl w:val="0"/>
        <w:spacing w:after="160"/>
        <w:ind w:left="567" w:right="565"/>
        <w:jc w:val="center"/>
        <w:rPr>
          <w:rFonts w:ascii="GHEA Grapalat" w:hAnsi="GHEA Grapalat"/>
          <w:b/>
        </w:rPr>
      </w:pPr>
    </w:p>
    <w:p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A943A0" w:rsidRPr="00B138F3" w:rsidRDefault="00A943A0" w:rsidP="00A943A0">
      <w:pPr>
        <w:widowControl w:val="0"/>
        <w:spacing w:after="160"/>
        <w:ind w:left="567" w:right="565"/>
        <w:jc w:val="center"/>
        <w:rPr>
          <w:rFonts w:ascii="GHEA Grapalat" w:hAnsi="GHEA Grapalat"/>
          <w:b/>
        </w:rPr>
      </w:pPr>
    </w:p>
    <w:p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sz w:val="20"/>
          <w:szCs w:val="20"/>
          <w:u w:val="single"/>
          <w:lang w:val="hy-AM"/>
        </w:rPr>
        <w:tab/>
      </w:r>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sz w:val="20"/>
          <w:szCs w:val="20"/>
        </w:rPr>
        <w:t xml:space="preserve">                                                    </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20"/>
          <w:szCs w:val="20"/>
        </w:rPr>
        <w:t xml:space="preserve">           </w:t>
      </w:r>
      <w:r w:rsidRPr="00731BFC">
        <w:rPr>
          <w:rStyle w:val="af5"/>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Fonts w:eastAsiaTheme="minorHAnsi" w:cstheme="minorBidi"/>
        </w:rPr>
        <w:t xml:space="preserve">    </w:t>
      </w:r>
    </w:p>
    <w:p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8"/>
          <w:szCs w:val="18"/>
        </w:rPr>
        <w:t xml:space="preserve"> </w:t>
      </w:r>
      <w:r w:rsidRPr="00731BFC">
        <w:rPr>
          <w:rStyle w:val="af5"/>
          <w:rFonts w:ascii="GHEA Grapalat" w:hAnsi="GHEA Grapalat"/>
          <w:b w:val="0"/>
          <w:sz w:val="16"/>
          <w:szCs w:val="16"/>
        </w:rPr>
        <w:t>наименование заказчика                                                                  наименование отобранного участника</w:t>
      </w:r>
    </w:p>
    <w:p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rPr>
        <w:t xml:space="preserve">                                                                </w:t>
      </w:r>
      <w:r w:rsidRPr="00731BFC">
        <w:rPr>
          <w:rStyle w:val="af5"/>
          <w:rFonts w:ascii="GHEA Grapalat" w:hAnsi="GHEA Grapalat"/>
          <w:b w:val="0"/>
          <w:sz w:val="16"/>
          <w:szCs w:val="16"/>
          <w:lang w:val="hy-AM"/>
        </w:rPr>
        <w:tab/>
      </w:r>
    </w:p>
    <w:p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номер заключаемого договара</w:t>
      </w:r>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rsidR="00A943A0" w:rsidRPr="00910F01" w:rsidRDefault="00A943A0" w:rsidP="00A943A0">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w:t>
      </w:r>
      <w:r w:rsidRPr="00910F01">
        <w:rPr>
          <w:rFonts w:ascii="GHEA Grapalat" w:eastAsiaTheme="minorHAnsi" w:hAnsi="GHEA Grapalat" w:cstheme="minorBidi"/>
        </w:rPr>
        <w:lastRenderedPageBreak/>
        <w:t>организованной с целью заключения договора упомянутого в пункте 1 настоящей гарантии.</w:t>
      </w:r>
    </w:p>
    <w:p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A943A0" w:rsidRDefault="00A943A0">
      <w:pPr>
        <w:rPr>
          <w:rFonts w:ascii="GHEA Grapalat" w:hAnsi="GHEA Grapalat"/>
          <w:b/>
        </w:rPr>
      </w:pPr>
      <w:r>
        <w:rPr>
          <w:rFonts w:ascii="GHEA Grapalat" w:hAnsi="GHEA Grapalat"/>
          <w:b/>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B374A">
        <w:rPr>
          <w:rFonts w:ascii="GHEA Grapalat" w:hAnsi="GHEA Grapalat"/>
          <w:sz w:val="24"/>
          <w:szCs w:val="24"/>
          <w:lang w:val="en-US"/>
        </w:rPr>
        <w:t>ՀՔԼ</w:t>
      </w:r>
      <w:r w:rsidR="001B374A" w:rsidRPr="001B374A">
        <w:rPr>
          <w:rFonts w:ascii="GHEA Grapalat" w:hAnsi="GHEA Grapalat"/>
          <w:sz w:val="24"/>
          <w:szCs w:val="24"/>
        </w:rPr>
        <w:t>-</w:t>
      </w:r>
      <w:r w:rsidR="001B374A">
        <w:rPr>
          <w:rFonts w:ascii="GHEA Grapalat" w:hAnsi="GHEA Grapalat"/>
          <w:sz w:val="24"/>
          <w:szCs w:val="24"/>
          <w:lang w:val="en-US"/>
        </w:rPr>
        <w:t>ԳՀԱՊՁԲ</w:t>
      </w:r>
      <w:r w:rsidR="001B374A" w:rsidRPr="001B374A">
        <w:rPr>
          <w:rFonts w:ascii="GHEA Grapalat" w:hAnsi="GHEA Grapalat"/>
          <w:sz w:val="24"/>
          <w:szCs w:val="24"/>
        </w:rPr>
        <w:t>-23/27</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w:t>
      </w:r>
      <w:r w:rsidRPr="00B138F3">
        <w:rPr>
          <w:rFonts w:ascii="GHEA Grapalat" w:hAnsi="GHEA Grapalat"/>
        </w:rPr>
        <w:lastRenderedPageBreak/>
        <w:t xml:space="preserve">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1"/>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2"/>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 xml:space="preserve">Акт приема-передачи подписывается, если поставленный товар </w:t>
      </w:r>
      <w:r>
        <w:rPr>
          <w:rFonts w:ascii="GHEA Grapalat" w:hAnsi="GHEA Grapalat"/>
        </w:rPr>
        <w:lastRenderedPageBreak/>
        <w:t>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w:t>
      </w:r>
      <w:r w:rsidRPr="00B138F3">
        <w:rPr>
          <w:rFonts w:ascii="GHEA Grapalat" w:hAnsi="GHEA Grapalat"/>
        </w:rPr>
        <w:lastRenderedPageBreak/>
        <w:t xml:space="preserve">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4"/>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w:t>
      </w:r>
      <w:r w:rsidRPr="00B138F3">
        <w:rPr>
          <w:rFonts w:ascii="GHEA Grapalat" w:hAnsi="GHEA Grapalat"/>
        </w:rPr>
        <w:lastRenderedPageBreak/>
        <w:t>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5"/>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af6"/>
          <w:rFonts w:ascii="GHEA Grapalat" w:hAnsi="GHEA Grapalat"/>
        </w:rPr>
        <w:footnoteReference w:customMarkFollows="1" w:id="26"/>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BA249F">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 xml:space="preserve">договора </w:t>
      </w:r>
      <w:r w:rsidR="008707D8" w:rsidRPr="00974EA8">
        <w:rPr>
          <w:rFonts w:ascii="GHEA Grapalat" w:hAnsi="GHEA Grapalat"/>
        </w:rPr>
        <w:t>заменяю</w:t>
      </w:r>
      <w:r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Pr="00974EA8">
        <w:rPr>
          <w:rFonts w:ascii="GHEA Grapalat" w:hAnsi="GHEA Grapalat"/>
        </w:rPr>
        <w:t xml:space="preserve">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af6"/>
          <w:rFonts w:ascii="GHEA Grapalat" w:hAnsi="GHEA Grapalat"/>
        </w:rPr>
        <w:footnoteReference w:customMarkFollows="1" w:id="27"/>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lastRenderedPageBreak/>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3"/>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8"/>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4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86"/>
        <w:gridCol w:w="566"/>
        <w:gridCol w:w="1559"/>
        <w:gridCol w:w="1134"/>
        <w:gridCol w:w="850"/>
        <w:gridCol w:w="931"/>
        <w:gridCol w:w="936"/>
        <w:gridCol w:w="947"/>
      </w:tblGrid>
      <w:tr w:rsidR="001B374A" w:rsidRPr="00B138F3" w:rsidTr="001B374A">
        <w:trPr>
          <w:trHeight w:val="219"/>
          <w:jc w:val="center"/>
        </w:trPr>
        <w:tc>
          <w:tcPr>
            <w:tcW w:w="1242" w:type="dxa"/>
            <w:vMerge w:val="restart"/>
            <w:vAlign w:val="center"/>
          </w:tcPr>
          <w:p w:rsidR="001B374A" w:rsidRPr="00B138F3" w:rsidRDefault="001B374A"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1B374A" w:rsidRPr="00B138F3" w:rsidRDefault="001B374A"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1B374A" w:rsidRPr="00B138F3" w:rsidRDefault="001B374A"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86" w:type="dxa"/>
            <w:vMerge w:val="restart"/>
            <w:vAlign w:val="center"/>
          </w:tcPr>
          <w:p w:rsidR="001B374A" w:rsidRPr="00B138F3" w:rsidRDefault="001B374A"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566" w:type="dxa"/>
            <w:vMerge w:val="restart"/>
            <w:vAlign w:val="center"/>
          </w:tcPr>
          <w:p w:rsidR="001B374A" w:rsidRPr="00B138F3" w:rsidRDefault="001B374A"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1B374A" w:rsidRPr="00B138F3" w:rsidRDefault="001B374A"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1B374A" w:rsidRPr="00B138F3" w:rsidRDefault="001B374A"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1B374A" w:rsidRPr="00B138F3" w:rsidRDefault="001B374A"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1B374A" w:rsidRPr="00B138F3" w:rsidRDefault="001B374A"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1B374A" w:rsidRPr="00B138F3" w:rsidTr="004E7F86">
        <w:trPr>
          <w:trHeight w:val="445"/>
          <w:jc w:val="center"/>
        </w:trPr>
        <w:tc>
          <w:tcPr>
            <w:tcW w:w="1242" w:type="dxa"/>
            <w:vMerge/>
            <w:vAlign w:val="center"/>
          </w:tcPr>
          <w:p w:rsidR="001B374A" w:rsidRPr="00B138F3" w:rsidRDefault="001B374A" w:rsidP="00B46D58">
            <w:pPr>
              <w:widowControl w:val="0"/>
              <w:jc w:val="center"/>
              <w:rPr>
                <w:rFonts w:ascii="GHEA Grapalat" w:hAnsi="GHEA Grapalat"/>
                <w:sz w:val="16"/>
                <w:szCs w:val="16"/>
              </w:rPr>
            </w:pPr>
          </w:p>
        </w:tc>
        <w:tc>
          <w:tcPr>
            <w:tcW w:w="2715" w:type="dxa"/>
            <w:vMerge/>
            <w:vAlign w:val="center"/>
          </w:tcPr>
          <w:p w:rsidR="001B374A" w:rsidRPr="00B138F3" w:rsidRDefault="001B374A" w:rsidP="00B46D58">
            <w:pPr>
              <w:widowControl w:val="0"/>
              <w:jc w:val="center"/>
              <w:rPr>
                <w:rFonts w:ascii="GHEA Grapalat" w:hAnsi="GHEA Grapalat"/>
                <w:sz w:val="16"/>
                <w:szCs w:val="16"/>
              </w:rPr>
            </w:pPr>
          </w:p>
        </w:tc>
        <w:tc>
          <w:tcPr>
            <w:tcW w:w="1559" w:type="dxa"/>
            <w:vMerge/>
            <w:vAlign w:val="center"/>
          </w:tcPr>
          <w:p w:rsidR="001B374A" w:rsidRPr="00B138F3" w:rsidRDefault="001B374A" w:rsidP="00B46D58">
            <w:pPr>
              <w:widowControl w:val="0"/>
              <w:jc w:val="center"/>
              <w:rPr>
                <w:rFonts w:ascii="GHEA Grapalat" w:hAnsi="GHEA Grapalat"/>
                <w:sz w:val="16"/>
                <w:szCs w:val="16"/>
              </w:rPr>
            </w:pPr>
          </w:p>
        </w:tc>
        <w:tc>
          <w:tcPr>
            <w:tcW w:w="1986" w:type="dxa"/>
            <w:vMerge/>
            <w:vAlign w:val="center"/>
          </w:tcPr>
          <w:p w:rsidR="001B374A" w:rsidRPr="00B138F3" w:rsidRDefault="001B374A" w:rsidP="00B46D58">
            <w:pPr>
              <w:widowControl w:val="0"/>
              <w:jc w:val="center"/>
              <w:rPr>
                <w:rFonts w:ascii="GHEA Grapalat" w:hAnsi="GHEA Grapalat"/>
                <w:sz w:val="16"/>
                <w:szCs w:val="16"/>
              </w:rPr>
            </w:pPr>
          </w:p>
        </w:tc>
        <w:tc>
          <w:tcPr>
            <w:tcW w:w="566" w:type="dxa"/>
            <w:vMerge/>
            <w:vAlign w:val="center"/>
          </w:tcPr>
          <w:p w:rsidR="001B374A" w:rsidRPr="00B138F3" w:rsidRDefault="001B374A" w:rsidP="00B46D58">
            <w:pPr>
              <w:widowControl w:val="0"/>
              <w:jc w:val="center"/>
              <w:rPr>
                <w:rFonts w:ascii="GHEA Grapalat" w:hAnsi="GHEA Grapalat"/>
                <w:sz w:val="16"/>
                <w:szCs w:val="16"/>
              </w:rPr>
            </w:pPr>
          </w:p>
        </w:tc>
        <w:tc>
          <w:tcPr>
            <w:tcW w:w="1559" w:type="dxa"/>
            <w:vMerge/>
            <w:vAlign w:val="center"/>
          </w:tcPr>
          <w:p w:rsidR="001B374A" w:rsidRPr="00B138F3" w:rsidRDefault="001B374A" w:rsidP="00B46D58">
            <w:pPr>
              <w:widowControl w:val="0"/>
              <w:jc w:val="center"/>
              <w:rPr>
                <w:rFonts w:ascii="GHEA Grapalat" w:hAnsi="GHEA Grapalat"/>
                <w:sz w:val="16"/>
                <w:szCs w:val="16"/>
              </w:rPr>
            </w:pPr>
          </w:p>
        </w:tc>
        <w:tc>
          <w:tcPr>
            <w:tcW w:w="1134" w:type="dxa"/>
            <w:vMerge/>
            <w:vAlign w:val="center"/>
          </w:tcPr>
          <w:p w:rsidR="001B374A" w:rsidRPr="00B138F3" w:rsidRDefault="001B374A" w:rsidP="00B46D58">
            <w:pPr>
              <w:widowControl w:val="0"/>
              <w:jc w:val="center"/>
              <w:rPr>
                <w:rFonts w:ascii="GHEA Grapalat" w:hAnsi="GHEA Grapalat"/>
                <w:sz w:val="16"/>
                <w:szCs w:val="16"/>
              </w:rPr>
            </w:pPr>
          </w:p>
        </w:tc>
        <w:tc>
          <w:tcPr>
            <w:tcW w:w="850" w:type="dxa"/>
            <w:vMerge/>
            <w:vAlign w:val="center"/>
          </w:tcPr>
          <w:p w:rsidR="001B374A" w:rsidRPr="00B138F3" w:rsidRDefault="001B374A" w:rsidP="00B46D58">
            <w:pPr>
              <w:widowControl w:val="0"/>
              <w:jc w:val="center"/>
              <w:rPr>
                <w:rFonts w:ascii="GHEA Grapalat" w:hAnsi="GHEA Grapalat"/>
                <w:sz w:val="16"/>
                <w:szCs w:val="16"/>
              </w:rPr>
            </w:pPr>
          </w:p>
        </w:tc>
        <w:tc>
          <w:tcPr>
            <w:tcW w:w="931" w:type="dxa"/>
            <w:vAlign w:val="center"/>
          </w:tcPr>
          <w:p w:rsidR="001B374A" w:rsidRPr="00B138F3" w:rsidRDefault="001B374A"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36" w:type="dxa"/>
            <w:vAlign w:val="center"/>
          </w:tcPr>
          <w:p w:rsidR="001B374A" w:rsidRPr="00B138F3" w:rsidRDefault="001B374A"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1B374A" w:rsidRPr="00B138F3" w:rsidRDefault="001B374A"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af6"/>
                <w:rFonts w:ascii="GHEA Grapalat" w:hAnsi="GHEA Grapalat"/>
                <w:sz w:val="16"/>
                <w:szCs w:val="16"/>
              </w:rPr>
              <w:footnoteReference w:customMarkFollows="1" w:id="29"/>
              <w:t>***</w:t>
            </w:r>
          </w:p>
        </w:tc>
      </w:tr>
      <w:tr w:rsidR="001B374A" w:rsidRPr="004E7F86" w:rsidTr="004E7F86">
        <w:trPr>
          <w:trHeight w:val="246"/>
          <w:jc w:val="center"/>
        </w:trPr>
        <w:tc>
          <w:tcPr>
            <w:tcW w:w="1242" w:type="dxa"/>
          </w:tcPr>
          <w:p w:rsidR="001B374A" w:rsidRPr="001B374A" w:rsidRDefault="001B374A" w:rsidP="00B46D58">
            <w:pPr>
              <w:widowControl w:val="0"/>
              <w:jc w:val="center"/>
              <w:rPr>
                <w:rFonts w:ascii="GHEA Grapalat" w:hAnsi="GHEA Grapalat"/>
                <w:sz w:val="16"/>
                <w:szCs w:val="16"/>
                <w:lang w:val="en-US"/>
              </w:rPr>
            </w:pPr>
            <w:r>
              <w:rPr>
                <w:rFonts w:ascii="GHEA Grapalat" w:hAnsi="GHEA Grapalat"/>
                <w:sz w:val="16"/>
                <w:szCs w:val="16"/>
                <w:lang w:val="en-US"/>
              </w:rPr>
              <w:t>1</w:t>
            </w:r>
          </w:p>
        </w:tc>
        <w:tc>
          <w:tcPr>
            <w:tcW w:w="2715" w:type="dxa"/>
          </w:tcPr>
          <w:p w:rsidR="001B374A" w:rsidRPr="00B138F3" w:rsidRDefault="001B374A" w:rsidP="00B46D58">
            <w:pPr>
              <w:widowControl w:val="0"/>
              <w:jc w:val="center"/>
              <w:rPr>
                <w:rFonts w:ascii="GHEA Grapalat" w:hAnsi="GHEA Grapalat"/>
                <w:sz w:val="16"/>
                <w:szCs w:val="16"/>
              </w:rPr>
            </w:pPr>
            <w:r>
              <w:rPr>
                <w:rFonts w:ascii="GHEA Grapalat" w:hAnsi="GHEA Grapalat" w:cs="Sylfaen"/>
                <w:b/>
                <w:color w:val="000000"/>
                <w:sz w:val="18"/>
                <w:szCs w:val="18"/>
              </w:rPr>
              <w:t>31521560</w:t>
            </w:r>
          </w:p>
        </w:tc>
        <w:tc>
          <w:tcPr>
            <w:tcW w:w="1559" w:type="dxa"/>
          </w:tcPr>
          <w:p w:rsidR="001B374A" w:rsidRPr="00B138F3" w:rsidRDefault="001B374A" w:rsidP="00B46D58">
            <w:pPr>
              <w:widowControl w:val="0"/>
              <w:jc w:val="center"/>
              <w:rPr>
                <w:rFonts w:ascii="GHEA Grapalat" w:hAnsi="GHEA Grapalat"/>
                <w:sz w:val="16"/>
                <w:szCs w:val="16"/>
              </w:rPr>
            </w:pPr>
            <w:r w:rsidRPr="001B374A">
              <w:rPr>
                <w:rFonts w:ascii="GHEA Grapalat" w:hAnsi="GHEA Grapalat"/>
                <w:sz w:val="16"/>
                <w:szCs w:val="16"/>
              </w:rPr>
              <w:t>Светодиодные фонари 50 Вт</w:t>
            </w:r>
          </w:p>
        </w:tc>
        <w:tc>
          <w:tcPr>
            <w:tcW w:w="1986" w:type="dxa"/>
          </w:tcPr>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Хосанку ларум /В/ – АС85-265</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Частота частота/Гц/-50-60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Потребляемая мощность /Вт/ - 50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Световой поток /Лм/- 7000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Коэффициент мощности/Pf/ »0,98</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Гунахамкамен индекси /Ra/ - »80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Цветовая температура/К/ - 4000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Количество Лусадиоднери - 60 шт.</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lastRenderedPageBreak/>
              <w:t xml:space="preserve">  Жмадимацькунютюн C 0/ - 50_+50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Угол света – 120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Степень защиты от воздействия окружающей среды – IP 67</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Рабочее время – 50 000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Размеры см/- 40*12*5 - 48*16*8</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Вес: /кг/ - 1</w:t>
            </w:r>
            <w:r w:rsidRPr="001B374A">
              <w:rPr>
                <w:rFonts w:ascii="Cambria Math" w:hAnsi="Cambria Math" w:cs="Cambria Math"/>
                <w:sz w:val="16"/>
                <w:szCs w:val="16"/>
              </w:rPr>
              <w:t>․</w:t>
            </w:r>
            <w:r w:rsidRPr="001B374A">
              <w:rPr>
                <w:rFonts w:ascii="GHEA Grapalat" w:hAnsi="GHEA Grapalat"/>
                <w:sz w:val="16"/>
                <w:szCs w:val="16"/>
              </w:rPr>
              <w:t>2-1,5</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Упаковка</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Гарантийное обслуживание: 3 года</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Стаж: 2 года</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Параметры драйвера -60-120 вольт</w:t>
            </w:r>
            <w:r w:rsidRPr="001B374A">
              <w:rPr>
                <w:rFonts w:ascii="Cambria Math" w:hAnsi="Cambria Math" w:cs="Cambria Math"/>
                <w:sz w:val="16"/>
                <w:szCs w:val="16"/>
              </w:rPr>
              <w:t>․</w:t>
            </w:r>
            <w:r w:rsidRPr="001B374A">
              <w:rPr>
                <w:rFonts w:ascii="GHEA Grapalat" w:hAnsi="GHEA Grapalat"/>
                <w:sz w:val="16"/>
                <w:szCs w:val="16"/>
              </w:rPr>
              <w:t>1,8</w:t>
            </w:r>
            <w:r w:rsidRPr="001B374A">
              <w:rPr>
                <w:rFonts w:ascii="GHEA Grapalat" w:hAnsi="GHEA Grapalat" w:cs="GHEA Grapalat"/>
                <w:sz w:val="16"/>
                <w:szCs w:val="16"/>
              </w:rPr>
              <w:t>А</w:t>
            </w:r>
            <w:r w:rsidRPr="001B374A">
              <w:rPr>
                <w:rFonts w:ascii="Cambria Math" w:hAnsi="Cambria Math" w:cs="Cambria Math"/>
                <w:sz w:val="16"/>
                <w:szCs w:val="16"/>
              </w:rPr>
              <w:t>․</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Предназначен для наружного освещения:</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Для предоставления сертификата, соответствующего указанным характеристикам:</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обнаружены в течение гарантийного срока</w:t>
            </w:r>
          </w:p>
          <w:p w:rsidR="001B374A" w:rsidRPr="00B138F3" w:rsidRDefault="001B374A" w:rsidP="001B374A">
            <w:pPr>
              <w:widowControl w:val="0"/>
              <w:jc w:val="center"/>
              <w:rPr>
                <w:rFonts w:ascii="GHEA Grapalat" w:hAnsi="GHEA Grapalat"/>
                <w:sz w:val="16"/>
                <w:szCs w:val="16"/>
              </w:rPr>
            </w:pPr>
            <w:r w:rsidRPr="001B374A">
              <w:rPr>
                <w:rFonts w:ascii="GHEA Grapalat" w:hAnsi="GHEA Grapalat"/>
                <w:sz w:val="16"/>
                <w:szCs w:val="16"/>
              </w:rPr>
              <w:t>В случае обнаружения дефектов по письменному или устному обращению заказчика в трехдневный срок светильники демонтируются и ремонтируются за счет поставщика.</w:t>
            </w:r>
          </w:p>
        </w:tc>
        <w:tc>
          <w:tcPr>
            <w:tcW w:w="566" w:type="dxa"/>
          </w:tcPr>
          <w:p w:rsidR="001B374A" w:rsidRPr="00B138F3" w:rsidRDefault="001B374A" w:rsidP="00B46D58">
            <w:pPr>
              <w:widowControl w:val="0"/>
              <w:jc w:val="center"/>
              <w:rPr>
                <w:rFonts w:ascii="GHEA Grapalat" w:hAnsi="GHEA Grapalat"/>
                <w:sz w:val="16"/>
                <w:szCs w:val="16"/>
              </w:rPr>
            </w:pPr>
            <w:r w:rsidRPr="001B374A">
              <w:rPr>
                <w:rFonts w:ascii="GHEA Grapalat" w:hAnsi="GHEA Grapalat"/>
                <w:sz w:val="16"/>
                <w:szCs w:val="16"/>
              </w:rPr>
              <w:lastRenderedPageBreak/>
              <w:t>штук</w:t>
            </w:r>
          </w:p>
        </w:tc>
        <w:tc>
          <w:tcPr>
            <w:tcW w:w="1559" w:type="dxa"/>
          </w:tcPr>
          <w:p w:rsidR="001B374A" w:rsidRPr="00B138F3" w:rsidRDefault="001B374A" w:rsidP="00B46D58">
            <w:pPr>
              <w:widowControl w:val="0"/>
              <w:jc w:val="center"/>
              <w:rPr>
                <w:rFonts w:ascii="GHEA Grapalat" w:hAnsi="GHEA Grapalat"/>
                <w:sz w:val="16"/>
                <w:szCs w:val="16"/>
              </w:rPr>
            </w:pPr>
          </w:p>
        </w:tc>
        <w:tc>
          <w:tcPr>
            <w:tcW w:w="1134" w:type="dxa"/>
          </w:tcPr>
          <w:p w:rsidR="001B374A" w:rsidRPr="00B138F3" w:rsidRDefault="001B374A" w:rsidP="00B46D58">
            <w:pPr>
              <w:widowControl w:val="0"/>
              <w:jc w:val="center"/>
              <w:rPr>
                <w:rFonts w:ascii="GHEA Grapalat" w:hAnsi="GHEA Grapalat"/>
                <w:sz w:val="16"/>
                <w:szCs w:val="16"/>
              </w:rPr>
            </w:pPr>
          </w:p>
        </w:tc>
        <w:tc>
          <w:tcPr>
            <w:tcW w:w="850" w:type="dxa"/>
          </w:tcPr>
          <w:p w:rsidR="001B374A" w:rsidRPr="004E7F86" w:rsidRDefault="004E7F86" w:rsidP="00B46D58">
            <w:pPr>
              <w:widowControl w:val="0"/>
              <w:jc w:val="center"/>
              <w:rPr>
                <w:rFonts w:ascii="GHEA Grapalat" w:hAnsi="GHEA Grapalat"/>
                <w:sz w:val="16"/>
                <w:szCs w:val="16"/>
                <w:lang w:val="en-US"/>
              </w:rPr>
            </w:pPr>
            <w:r>
              <w:rPr>
                <w:rFonts w:ascii="GHEA Grapalat" w:hAnsi="GHEA Grapalat"/>
                <w:sz w:val="16"/>
                <w:szCs w:val="16"/>
                <w:lang w:val="en-US"/>
              </w:rPr>
              <w:t>150</w:t>
            </w:r>
          </w:p>
        </w:tc>
        <w:tc>
          <w:tcPr>
            <w:tcW w:w="931" w:type="dxa"/>
          </w:tcPr>
          <w:p w:rsidR="001B374A" w:rsidRPr="004E7F86" w:rsidRDefault="004E7F86" w:rsidP="00B46D58">
            <w:pPr>
              <w:widowControl w:val="0"/>
              <w:jc w:val="center"/>
              <w:rPr>
                <w:rFonts w:ascii="GHEA Grapalat" w:hAnsi="GHEA Grapalat"/>
                <w:sz w:val="16"/>
                <w:szCs w:val="16"/>
                <w:lang w:val="en-US"/>
              </w:rPr>
            </w:pPr>
            <w:r w:rsidRPr="004E7F86">
              <w:rPr>
                <w:rFonts w:ascii="GHEA Grapalat" w:hAnsi="GHEA Grapalat"/>
                <w:color w:val="000000"/>
                <w:sz w:val="16"/>
                <w:szCs w:val="16"/>
                <w:lang w:val="hy-AM"/>
              </w:rPr>
              <w:t>Ч.Хаздан, 1, административное здание</w:t>
            </w:r>
          </w:p>
        </w:tc>
        <w:tc>
          <w:tcPr>
            <w:tcW w:w="936" w:type="dxa"/>
          </w:tcPr>
          <w:p w:rsidR="001B374A" w:rsidRPr="004E7F86" w:rsidRDefault="001B374A" w:rsidP="00B46D58">
            <w:pPr>
              <w:widowControl w:val="0"/>
              <w:jc w:val="center"/>
              <w:rPr>
                <w:rFonts w:ascii="GHEA Grapalat" w:hAnsi="GHEA Grapalat"/>
                <w:sz w:val="16"/>
                <w:szCs w:val="16"/>
                <w:lang w:val="en-US"/>
              </w:rPr>
            </w:pPr>
          </w:p>
        </w:tc>
        <w:tc>
          <w:tcPr>
            <w:tcW w:w="947" w:type="dxa"/>
          </w:tcPr>
          <w:p w:rsidR="001B374A" w:rsidRPr="004E7F86" w:rsidRDefault="004E7F86" w:rsidP="00B46D58">
            <w:pPr>
              <w:widowControl w:val="0"/>
              <w:jc w:val="center"/>
              <w:rPr>
                <w:rFonts w:ascii="GHEA Grapalat" w:hAnsi="GHEA Grapalat"/>
                <w:sz w:val="16"/>
                <w:szCs w:val="16"/>
              </w:rPr>
            </w:pPr>
            <w:r w:rsidRPr="004E7F86">
              <w:rPr>
                <w:rFonts w:ascii="GHEA Grapalat" w:hAnsi="GHEA Grapalat"/>
                <w:sz w:val="16"/>
                <w:szCs w:val="16"/>
              </w:rPr>
              <w:t>20 календарных дней отсчитываются со дня подписания договора:</w:t>
            </w:r>
          </w:p>
        </w:tc>
      </w:tr>
      <w:tr w:rsidR="001B374A" w:rsidRPr="00B138F3" w:rsidTr="004E7F86">
        <w:trPr>
          <w:jc w:val="center"/>
        </w:trPr>
        <w:tc>
          <w:tcPr>
            <w:tcW w:w="1242" w:type="dxa"/>
          </w:tcPr>
          <w:p w:rsidR="001B374A" w:rsidRPr="001B374A" w:rsidRDefault="001B374A" w:rsidP="00B46D58">
            <w:pPr>
              <w:widowControl w:val="0"/>
              <w:jc w:val="center"/>
              <w:rPr>
                <w:rFonts w:ascii="GHEA Grapalat" w:hAnsi="GHEA Grapalat"/>
                <w:sz w:val="16"/>
                <w:szCs w:val="16"/>
                <w:lang w:val="en-US"/>
              </w:rPr>
            </w:pPr>
            <w:r>
              <w:rPr>
                <w:rFonts w:ascii="GHEA Grapalat" w:hAnsi="GHEA Grapalat"/>
                <w:sz w:val="16"/>
                <w:szCs w:val="16"/>
                <w:lang w:val="en-US"/>
              </w:rPr>
              <w:lastRenderedPageBreak/>
              <w:t>2</w:t>
            </w:r>
          </w:p>
        </w:tc>
        <w:tc>
          <w:tcPr>
            <w:tcW w:w="2715" w:type="dxa"/>
          </w:tcPr>
          <w:p w:rsidR="001B374A" w:rsidRPr="00B138F3" w:rsidRDefault="001B374A" w:rsidP="00B46D58">
            <w:pPr>
              <w:widowControl w:val="0"/>
              <w:jc w:val="center"/>
              <w:rPr>
                <w:rFonts w:ascii="GHEA Grapalat" w:hAnsi="GHEA Grapalat"/>
                <w:sz w:val="16"/>
                <w:szCs w:val="16"/>
              </w:rPr>
            </w:pPr>
            <w:r>
              <w:rPr>
                <w:rFonts w:ascii="GHEA Grapalat" w:hAnsi="GHEA Grapalat" w:cs="Sylfaen"/>
                <w:b/>
                <w:color w:val="000000"/>
                <w:sz w:val="18"/>
                <w:szCs w:val="18"/>
              </w:rPr>
              <w:t>31521560</w:t>
            </w:r>
          </w:p>
        </w:tc>
        <w:tc>
          <w:tcPr>
            <w:tcW w:w="1559" w:type="dxa"/>
          </w:tcPr>
          <w:p w:rsidR="001B374A" w:rsidRPr="00B138F3"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Светодиодные фонари </w:t>
            </w:r>
            <w:r>
              <w:rPr>
                <w:rFonts w:ascii="GHEA Grapalat" w:hAnsi="GHEA Grapalat"/>
                <w:sz w:val="16"/>
                <w:szCs w:val="16"/>
                <w:lang w:val="en-US"/>
              </w:rPr>
              <w:t>100</w:t>
            </w:r>
            <w:r w:rsidRPr="001B374A">
              <w:rPr>
                <w:rFonts w:ascii="GHEA Grapalat" w:hAnsi="GHEA Grapalat"/>
                <w:sz w:val="16"/>
                <w:szCs w:val="16"/>
              </w:rPr>
              <w:t xml:space="preserve"> Вт</w:t>
            </w:r>
          </w:p>
        </w:tc>
        <w:tc>
          <w:tcPr>
            <w:tcW w:w="1986" w:type="dxa"/>
          </w:tcPr>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Хосанку ларум /В/ – АС85-265</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Частота частота/Гц/-50-60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Потребляемая </w:t>
            </w:r>
            <w:r w:rsidRPr="001B374A">
              <w:rPr>
                <w:rFonts w:ascii="GHEA Grapalat" w:hAnsi="GHEA Grapalat"/>
                <w:sz w:val="16"/>
                <w:szCs w:val="16"/>
              </w:rPr>
              <w:lastRenderedPageBreak/>
              <w:t>мощность /Вт/ - 100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Световой поток /Лм/- 14000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Коэффициент мощности/Pf/ »0,98</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Гунахамкамен индекси /Ra/ - »80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Цветовая температура/К/ - 4000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Количество Лусадиоднери - 100 шт.</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Жмадимацькунютюн C 0/ - 50_+50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Угол света – 120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Степень защиты от воздействия окружающей среды – IP 67</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Рабочее время – 50 000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Размеры см/- 40*12*5 - 48*16*8</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Вес: /кг/ - 1,5-2</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Упакованный, Нор,</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Шахаборцман Дзернаков</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Гарантийное обслуживание: 3 года</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Стаж: 2 года</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Параметры драйвера-60-120 вольт</w:t>
            </w:r>
            <w:r w:rsidRPr="001B374A">
              <w:rPr>
                <w:rFonts w:ascii="Cambria Math" w:hAnsi="Cambria Math" w:cs="Cambria Math"/>
                <w:sz w:val="16"/>
                <w:szCs w:val="16"/>
              </w:rPr>
              <w:t>․</w:t>
            </w:r>
            <w:r w:rsidRPr="001B374A">
              <w:rPr>
                <w:rFonts w:ascii="GHEA Grapalat" w:hAnsi="GHEA Grapalat"/>
                <w:sz w:val="16"/>
                <w:szCs w:val="16"/>
              </w:rPr>
              <w:t>1.8</w:t>
            </w:r>
            <w:r w:rsidRPr="001B374A">
              <w:rPr>
                <w:rFonts w:ascii="GHEA Grapalat" w:hAnsi="GHEA Grapalat" w:cs="GHEA Grapalat"/>
                <w:sz w:val="16"/>
                <w:szCs w:val="16"/>
              </w:rPr>
              <w:t>А</w:t>
            </w:r>
            <w:r w:rsidRPr="001B374A">
              <w:rPr>
                <w:rFonts w:ascii="Cambria Math" w:hAnsi="Cambria Math" w:cs="Cambria Math"/>
                <w:sz w:val="16"/>
                <w:szCs w:val="16"/>
              </w:rPr>
              <w:t>․</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Предназначен для наружного освещения:</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Для предоставления сертификата, соответствующего указанным характеристикам:</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обнаружены в течение гарантийного срока</w:t>
            </w:r>
          </w:p>
          <w:p w:rsidR="001B374A" w:rsidRPr="00B138F3"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В случае обнаружения дефектов, по </w:t>
            </w:r>
            <w:r w:rsidRPr="001B374A">
              <w:rPr>
                <w:rFonts w:ascii="GHEA Grapalat" w:hAnsi="GHEA Grapalat"/>
                <w:sz w:val="16"/>
                <w:szCs w:val="16"/>
              </w:rPr>
              <w:lastRenderedPageBreak/>
              <w:t>письменному или устному обращению заказчика, в трехдневный срок светильники демонтируются и ремонтируются за счет поставщика:</w:t>
            </w:r>
          </w:p>
        </w:tc>
        <w:tc>
          <w:tcPr>
            <w:tcW w:w="566" w:type="dxa"/>
          </w:tcPr>
          <w:p w:rsidR="001B374A" w:rsidRPr="00B138F3" w:rsidRDefault="001B374A" w:rsidP="00B46D58">
            <w:pPr>
              <w:widowControl w:val="0"/>
              <w:jc w:val="center"/>
              <w:rPr>
                <w:rFonts w:ascii="GHEA Grapalat" w:hAnsi="GHEA Grapalat"/>
                <w:sz w:val="16"/>
                <w:szCs w:val="16"/>
              </w:rPr>
            </w:pPr>
            <w:r w:rsidRPr="001B374A">
              <w:rPr>
                <w:rFonts w:ascii="GHEA Grapalat" w:hAnsi="GHEA Grapalat"/>
                <w:sz w:val="16"/>
                <w:szCs w:val="16"/>
              </w:rPr>
              <w:lastRenderedPageBreak/>
              <w:t>штук</w:t>
            </w:r>
          </w:p>
        </w:tc>
        <w:tc>
          <w:tcPr>
            <w:tcW w:w="1559" w:type="dxa"/>
          </w:tcPr>
          <w:p w:rsidR="001B374A" w:rsidRPr="00B138F3" w:rsidRDefault="001B374A" w:rsidP="00B46D58">
            <w:pPr>
              <w:widowControl w:val="0"/>
              <w:jc w:val="center"/>
              <w:rPr>
                <w:rFonts w:ascii="GHEA Grapalat" w:hAnsi="GHEA Grapalat"/>
                <w:sz w:val="16"/>
                <w:szCs w:val="16"/>
              </w:rPr>
            </w:pPr>
          </w:p>
        </w:tc>
        <w:tc>
          <w:tcPr>
            <w:tcW w:w="1984" w:type="dxa"/>
            <w:gridSpan w:val="2"/>
          </w:tcPr>
          <w:p w:rsidR="001B374A" w:rsidRPr="004E7F86" w:rsidRDefault="004E7F86" w:rsidP="00B46D58">
            <w:pPr>
              <w:widowControl w:val="0"/>
              <w:jc w:val="center"/>
              <w:rPr>
                <w:rFonts w:ascii="GHEA Grapalat" w:hAnsi="GHEA Grapalat"/>
                <w:sz w:val="16"/>
                <w:szCs w:val="16"/>
                <w:lang w:val="en-US"/>
              </w:rPr>
            </w:pPr>
            <w:r>
              <w:rPr>
                <w:rFonts w:ascii="GHEA Grapalat" w:hAnsi="GHEA Grapalat"/>
                <w:sz w:val="16"/>
                <w:szCs w:val="16"/>
                <w:lang w:val="en-US"/>
              </w:rPr>
              <w:t xml:space="preserve">                 30</w:t>
            </w:r>
          </w:p>
        </w:tc>
        <w:tc>
          <w:tcPr>
            <w:tcW w:w="931" w:type="dxa"/>
          </w:tcPr>
          <w:p w:rsidR="001B374A" w:rsidRPr="004E7F86" w:rsidRDefault="004E7F86" w:rsidP="00B46D58">
            <w:pPr>
              <w:widowControl w:val="0"/>
              <w:jc w:val="center"/>
              <w:rPr>
                <w:rFonts w:ascii="GHEA Grapalat" w:hAnsi="GHEA Grapalat"/>
                <w:sz w:val="16"/>
                <w:szCs w:val="16"/>
                <w:lang w:val="en-US"/>
              </w:rPr>
            </w:pPr>
            <w:r w:rsidRPr="004E7F86">
              <w:rPr>
                <w:rFonts w:ascii="GHEA Grapalat" w:hAnsi="GHEA Grapalat"/>
                <w:sz w:val="16"/>
                <w:szCs w:val="16"/>
                <w:lang w:val="en-US"/>
              </w:rPr>
              <w:t>Ч.Хаздан, 1, административное здание</w:t>
            </w:r>
          </w:p>
        </w:tc>
        <w:tc>
          <w:tcPr>
            <w:tcW w:w="936" w:type="dxa"/>
          </w:tcPr>
          <w:p w:rsidR="001B374A" w:rsidRPr="00B138F3" w:rsidRDefault="001B374A" w:rsidP="00B46D58">
            <w:pPr>
              <w:widowControl w:val="0"/>
              <w:jc w:val="center"/>
              <w:rPr>
                <w:rFonts w:ascii="GHEA Grapalat" w:hAnsi="GHEA Grapalat"/>
                <w:sz w:val="16"/>
                <w:szCs w:val="16"/>
              </w:rPr>
            </w:pPr>
          </w:p>
        </w:tc>
        <w:tc>
          <w:tcPr>
            <w:tcW w:w="947" w:type="dxa"/>
          </w:tcPr>
          <w:p w:rsidR="001B374A" w:rsidRPr="00B138F3" w:rsidRDefault="004E7F86" w:rsidP="00B46D58">
            <w:pPr>
              <w:widowControl w:val="0"/>
              <w:jc w:val="center"/>
              <w:rPr>
                <w:rFonts w:ascii="GHEA Grapalat" w:hAnsi="GHEA Grapalat"/>
                <w:sz w:val="16"/>
                <w:szCs w:val="16"/>
              </w:rPr>
            </w:pPr>
            <w:r w:rsidRPr="004E7F86">
              <w:rPr>
                <w:rFonts w:ascii="GHEA Grapalat" w:hAnsi="GHEA Grapalat"/>
                <w:sz w:val="16"/>
                <w:szCs w:val="16"/>
              </w:rPr>
              <w:t xml:space="preserve">20 календарных дней отсчитываются со </w:t>
            </w:r>
            <w:r w:rsidRPr="004E7F86">
              <w:rPr>
                <w:rFonts w:ascii="GHEA Grapalat" w:hAnsi="GHEA Grapalat"/>
                <w:sz w:val="16"/>
                <w:szCs w:val="16"/>
              </w:rPr>
              <w:lastRenderedPageBreak/>
              <w:t>дня подписания договора:</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0"/>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0"/>
        <w:gridCol w:w="1013"/>
        <w:gridCol w:w="718"/>
        <w:gridCol w:w="861"/>
        <w:gridCol w:w="545"/>
        <w:gridCol w:w="606"/>
        <w:gridCol w:w="718"/>
        <w:gridCol w:w="854"/>
        <w:gridCol w:w="868"/>
        <w:gridCol w:w="861"/>
        <w:gridCol w:w="1007"/>
        <w:gridCol w:w="861"/>
        <w:gridCol w:w="821"/>
      </w:tblGrid>
      <w:tr w:rsidR="00B138F3" w:rsidRPr="00B138F3" w:rsidTr="004E7F86">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4E7F86">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1"/>
              <w:t>**</w:t>
            </w:r>
          </w:p>
        </w:tc>
      </w:tr>
      <w:tr w:rsidR="00B138F3" w:rsidRPr="00B138F3" w:rsidTr="004E7F86">
        <w:trPr>
          <w:trHeight w:val="594"/>
          <w:jc w:val="center"/>
        </w:trPr>
        <w:tc>
          <w:tcPr>
            <w:tcW w:w="1724" w:type="dxa"/>
          </w:tcPr>
          <w:p w:rsidR="00071D1C" w:rsidRPr="004E7F86" w:rsidRDefault="00071D1C" w:rsidP="00B46D58">
            <w:pPr>
              <w:widowControl w:val="0"/>
              <w:jc w:val="center"/>
              <w:rPr>
                <w:rFonts w:ascii="GHEA Grapalat" w:hAnsi="GHEA Grapalat"/>
                <w:sz w:val="16"/>
                <w:szCs w:val="16"/>
                <w:lang w:val="en-US"/>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1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4E7F86">
        <w:trPr>
          <w:trHeight w:val="399"/>
          <w:jc w:val="center"/>
        </w:trPr>
        <w:tc>
          <w:tcPr>
            <w:tcW w:w="1724" w:type="dxa"/>
          </w:tcPr>
          <w:p w:rsidR="00071D1C" w:rsidRPr="004E7F86" w:rsidRDefault="004E7F86" w:rsidP="00B46D58">
            <w:pPr>
              <w:widowControl w:val="0"/>
              <w:jc w:val="center"/>
              <w:rPr>
                <w:rFonts w:ascii="GHEA Grapalat" w:hAnsi="GHEA Grapalat"/>
                <w:sz w:val="16"/>
                <w:szCs w:val="16"/>
                <w:lang w:val="en-US"/>
              </w:rPr>
            </w:pPr>
            <w:r>
              <w:rPr>
                <w:rFonts w:ascii="GHEA Grapalat" w:hAnsi="GHEA Grapalat"/>
                <w:sz w:val="16"/>
                <w:szCs w:val="16"/>
                <w:lang w:val="en-US"/>
              </w:rPr>
              <w:t>1</w:t>
            </w:r>
          </w:p>
        </w:tc>
        <w:tc>
          <w:tcPr>
            <w:tcW w:w="2155" w:type="dxa"/>
          </w:tcPr>
          <w:p w:rsidR="00071D1C" w:rsidRPr="00B138F3" w:rsidRDefault="004E7F86" w:rsidP="00B46D58">
            <w:pPr>
              <w:widowControl w:val="0"/>
              <w:jc w:val="center"/>
              <w:rPr>
                <w:rFonts w:ascii="GHEA Grapalat" w:hAnsi="GHEA Grapalat"/>
                <w:sz w:val="16"/>
                <w:szCs w:val="16"/>
              </w:rPr>
            </w:pPr>
            <w:r>
              <w:rPr>
                <w:rFonts w:ascii="GHEA Grapalat" w:hAnsi="GHEA Grapalat" w:cs="Sylfaen"/>
                <w:b/>
                <w:color w:val="000000"/>
                <w:sz w:val="18"/>
                <w:szCs w:val="18"/>
              </w:rPr>
              <w:t>31521560</w:t>
            </w:r>
          </w:p>
        </w:tc>
        <w:tc>
          <w:tcPr>
            <w:tcW w:w="1293" w:type="dxa"/>
          </w:tcPr>
          <w:p w:rsidR="00071D1C" w:rsidRPr="00B138F3" w:rsidRDefault="004E7F86" w:rsidP="004E7F86">
            <w:pPr>
              <w:widowControl w:val="0"/>
              <w:jc w:val="center"/>
              <w:rPr>
                <w:rFonts w:ascii="GHEA Grapalat" w:hAnsi="GHEA Grapalat"/>
                <w:sz w:val="16"/>
                <w:szCs w:val="16"/>
              </w:rPr>
            </w:pPr>
            <w:r w:rsidRPr="001B374A">
              <w:rPr>
                <w:rFonts w:ascii="GHEA Grapalat" w:hAnsi="GHEA Grapalat"/>
                <w:sz w:val="16"/>
                <w:szCs w:val="16"/>
              </w:rPr>
              <w:t xml:space="preserve">Светодиодные фонари </w:t>
            </w:r>
            <w:r>
              <w:rPr>
                <w:rFonts w:ascii="GHEA Grapalat" w:hAnsi="GHEA Grapalat"/>
                <w:sz w:val="16"/>
                <w:szCs w:val="16"/>
                <w:lang w:val="en-US"/>
              </w:rPr>
              <w:t>50</w:t>
            </w:r>
            <w:bookmarkStart w:id="13" w:name="_GoBack"/>
            <w:bookmarkEnd w:id="13"/>
            <w:r w:rsidRPr="001B374A">
              <w:rPr>
                <w:rFonts w:ascii="GHEA Grapalat" w:hAnsi="GHEA Grapalat"/>
                <w:sz w:val="16"/>
                <w:szCs w:val="16"/>
              </w:rPr>
              <w:t>Вт</w:t>
            </w:r>
          </w:p>
        </w:tc>
        <w:tc>
          <w:tcPr>
            <w:tcW w:w="100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1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071D1C" w:rsidRPr="00B138F3" w:rsidRDefault="001B374A" w:rsidP="00B46D58">
            <w:pPr>
              <w:widowControl w:val="0"/>
              <w:jc w:val="center"/>
              <w:rPr>
                <w:rFonts w:ascii="GHEA Grapalat" w:hAnsi="GHEA Grapalat" w:cs="Arial"/>
                <w:sz w:val="16"/>
                <w:szCs w:val="16"/>
              </w:rPr>
            </w:pPr>
            <w:r>
              <w:rPr>
                <w:rFonts w:ascii="GHEA Grapalat" w:hAnsi="GHEA Grapalat"/>
                <w:sz w:val="16"/>
                <w:szCs w:val="16"/>
                <w:lang w:val="en-US"/>
              </w:rPr>
              <w:t>100</w:t>
            </w:r>
            <w:r w:rsidR="00071D1C" w:rsidRPr="00B138F3">
              <w:rPr>
                <w:rFonts w:ascii="GHEA Grapalat" w:hAnsi="GHEA Grapalat"/>
                <w:sz w:val="16"/>
                <w:szCs w:val="16"/>
              </w:rPr>
              <w:t xml:space="preserve"> %</w:t>
            </w:r>
          </w:p>
        </w:tc>
        <w:tc>
          <w:tcPr>
            <w:tcW w:w="861" w:type="dxa"/>
            <w:vAlign w:val="center"/>
          </w:tcPr>
          <w:p w:rsidR="00071D1C" w:rsidRPr="00B138F3" w:rsidRDefault="001B374A" w:rsidP="00B46D58">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1007" w:type="dxa"/>
            <w:vAlign w:val="center"/>
          </w:tcPr>
          <w:p w:rsidR="00071D1C" w:rsidRPr="00B138F3" w:rsidRDefault="001B374A" w:rsidP="001B374A">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861" w:type="dxa"/>
            <w:vAlign w:val="center"/>
          </w:tcPr>
          <w:p w:rsidR="00071D1C" w:rsidRPr="00B138F3" w:rsidRDefault="001B374A" w:rsidP="00B46D58">
            <w:pPr>
              <w:widowControl w:val="0"/>
              <w:jc w:val="center"/>
              <w:rPr>
                <w:rFonts w:ascii="GHEA Grapalat" w:hAnsi="GHEA Grapalat" w:cs="Arial"/>
                <w:sz w:val="16"/>
                <w:szCs w:val="16"/>
              </w:rPr>
            </w:pPr>
            <w:r>
              <w:rPr>
                <w:rFonts w:ascii="GHEA Grapalat" w:hAnsi="GHEA Grapalat"/>
                <w:sz w:val="16"/>
                <w:szCs w:val="16"/>
                <w:lang w:val="en-US"/>
              </w:rPr>
              <w:t>100</w:t>
            </w:r>
            <w:r>
              <w:rPr>
                <w:rFonts w:ascii="GHEA Grapalat" w:hAnsi="GHEA Grapalat"/>
                <w:sz w:val="16"/>
                <w:szCs w:val="16"/>
              </w:rPr>
              <w:t xml:space="preserve"> </w:t>
            </w:r>
            <w:r w:rsidR="00071D1C" w:rsidRPr="00B138F3">
              <w:rPr>
                <w:rFonts w:ascii="GHEA Grapalat" w:hAnsi="GHEA Grapalat"/>
                <w:sz w:val="16"/>
                <w:szCs w:val="16"/>
              </w:rPr>
              <w:t>%</w:t>
            </w:r>
          </w:p>
        </w:tc>
        <w:tc>
          <w:tcPr>
            <w:tcW w:w="821" w:type="dxa"/>
            <w:vAlign w:val="center"/>
          </w:tcPr>
          <w:p w:rsidR="00071D1C" w:rsidRPr="00B138F3" w:rsidRDefault="001B374A" w:rsidP="00B46D58">
            <w:pPr>
              <w:widowControl w:val="0"/>
              <w:jc w:val="center"/>
              <w:rPr>
                <w:rFonts w:ascii="GHEA Grapalat" w:hAnsi="GHEA Grapalat"/>
                <w:b/>
                <w:sz w:val="16"/>
                <w:szCs w:val="16"/>
              </w:rPr>
            </w:pPr>
            <w:r>
              <w:rPr>
                <w:rFonts w:ascii="GHEA Grapalat" w:hAnsi="GHEA Grapalat"/>
                <w:sz w:val="16"/>
                <w:szCs w:val="16"/>
                <w:lang w:val="en-US"/>
              </w:rPr>
              <w:t>100</w:t>
            </w:r>
            <w:r>
              <w:rPr>
                <w:rFonts w:ascii="GHEA Grapalat" w:hAnsi="GHEA Grapalat"/>
                <w:sz w:val="16"/>
                <w:szCs w:val="16"/>
              </w:rPr>
              <w:t xml:space="preserve"> </w:t>
            </w:r>
            <w:r w:rsidR="00071D1C" w:rsidRPr="00B138F3">
              <w:rPr>
                <w:rFonts w:ascii="GHEA Grapalat" w:hAnsi="GHEA Grapalat"/>
                <w:sz w:val="16"/>
                <w:szCs w:val="16"/>
              </w:rPr>
              <w:t>%</w:t>
            </w:r>
          </w:p>
        </w:tc>
      </w:tr>
      <w:tr w:rsidR="004E7F86" w:rsidRPr="00B138F3" w:rsidTr="004E7F86">
        <w:trPr>
          <w:trHeight w:val="840"/>
          <w:jc w:val="center"/>
        </w:trPr>
        <w:tc>
          <w:tcPr>
            <w:tcW w:w="1724" w:type="dxa"/>
          </w:tcPr>
          <w:p w:rsidR="004E7F86" w:rsidRPr="004E7F86" w:rsidRDefault="004E7F86" w:rsidP="00B46D58">
            <w:pPr>
              <w:widowControl w:val="0"/>
              <w:jc w:val="center"/>
              <w:rPr>
                <w:rFonts w:ascii="GHEA Grapalat" w:hAnsi="GHEA Grapalat"/>
                <w:sz w:val="16"/>
                <w:szCs w:val="16"/>
                <w:lang w:val="en-US"/>
              </w:rPr>
            </w:pPr>
            <w:r>
              <w:rPr>
                <w:rFonts w:ascii="GHEA Grapalat" w:hAnsi="GHEA Grapalat"/>
                <w:sz w:val="16"/>
                <w:szCs w:val="16"/>
                <w:lang w:val="en-US"/>
              </w:rPr>
              <w:t>2</w:t>
            </w:r>
          </w:p>
        </w:tc>
        <w:tc>
          <w:tcPr>
            <w:tcW w:w="2155" w:type="dxa"/>
          </w:tcPr>
          <w:p w:rsidR="004E7F86" w:rsidRPr="00B138F3" w:rsidRDefault="004E7F86" w:rsidP="00B46D58">
            <w:pPr>
              <w:widowControl w:val="0"/>
              <w:jc w:val="center"/>
              <w:rPr>
                <w:rFonts w:ascii="GHEA Grapalat" w:hAnsi="GHEA Grapalat"/>
                <w:sz w:val="16"/>
                <w:szCs w:val="16"/>
              </w:rPr>
            </w:pPr>
            <w:r>
              <w:rPr>
                <w:rFonts w:ascii="GHEA Grapalat" w:hAnsi="GHEA Grapalat" w:cs="Sylfaen"/>
                <w:b/>
                <w:color w:val="000000"/>
                <w:sz w:val="18"/>
                <w:szCs w:val="18"/>
              </w:rPr>
              <w:t>31521560</w:t>
            </w:r>
          </w:p>
        </w:tc>
        <w:tc>
          <w:tcPr>
            <w:tcW w:w="1293" w:type="dxa"/>
          </w:tcPr>
          <w:p w:rsidR="004E7F86" w:rsidRPr="00B138F3" w:rsidRDefault="004E7F86" w:rsidP="00B46D58">
            <w:pPr>
              <w:widowControl w:val="0"/>
              <w:jc w:val="center"/>
              <w:rPr>
                <w:rFonts w:ascii="GHEA Grapalat" w:hAnsi="GHEA Grapalat"/>
                <w:sz w:val="16"/>
                <w:szCs w:val="16"/>
              </w:rPr>
            </w:pPr>
            <w:r w:rsidRPr="001B374A">
              <w:rPr>
                <w:rFonts w:ascii="GHEA Grapalat" w:hAnsi="GHEA Grapalat"/>
                <w:sz w:val="16"/>
                <w:szCs w:val="16"/>
              </w:rPr>
              <w:t xml:space="preserve">Светодиодные фонари </w:t>
            </w:r>
            <w:r>
              <w:rPr>
                <w:rFonts w:ascii="GHEA Grapalat" w:hAnsi="GHEA Grapalat"/>
                <w:sz w:val="16"/>
                <w:szCs w:val="16"/>
                <w:lang w:val="en-US"/>
              </w:rPr>
              <w:t>100</w:t>
            </w:r>
            <w:r w:rsidRPr="001B374A">
              <w:rPr>
                <w:rFonts w:ascii="GHEA Grapalat" w:hAnsi="GHEA Grapalat"/>
                <w:sz w:val="16"/>
                <w:szCs w:val="16"/>
              </w:rPr>
              <w:t xml:space="preserve"> Вт</w:t>
            </w:r>
          </w:p>
        </w:tc>
        <w:tc>
          <w:tcPr>
            <w:tcW w:w="1000" w:type="dxa"/>
            <w:vAlign w:val="center"/>
          </w:tcPr>
          <w:p w:rsidR="004E7F86" w:rsidRPr="00B138F3" w:rsidRDefault="004E7F86" w:rsidP="00467770">
            <w:pPr>
              <w:widowControl w:val="0"/>
              <w:jc w:val="center"/>
              <w:rPr>
                <w:rFonts w:ascii="GHEA Grapalat" w:hAnsi="GHEA Grapalat"/>
                <w:sz w:val="16"/>
                <w:szCs w:val="16"/>
              </w:rPr>
            </w:pPr>
            <w:r w:rsidRPr="00B138F3">
              <w:rPr>
                <w:rFonts w:ascii="GHEA Grapalat" w:hAnsi="GHEA Grapalat"/>
                <w:sz w:val="16"/>
                <w:szCs w:val="16"/>
              </w:rPr>
              <w:t>... %</w:t>
            </w:r>
          </w:p>
        </w:tc>
        <w:tc>
          <w:tcPr>
            <w:tcW w:w="1013" w:type="dxa"/>
            <w:vAlign w:val="center"/>
          </w:tcPr>
          <w:p w:rsidR="004E7F86" w:rsidRPr="00B138F3" w:rsidRDefault="004E7F86" w:rsidP="00467770">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4E7F86" w:rsidRPr="00B138F3" w:rsidRDefault="004E7F86" w:rsidP="00467770">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4E7F86" w:rsidRPr="00B138F3" w:rsidRDefault="004E7F86" w:rsidP="00467770">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4E7F86" w:rsidRPr="00B138F3" w:rsidRDefault="004E7F86" w:rsidP="00467770">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4E7F86" w:rsidRPr="00B138F3" w:rsidRDefault="004E7F86" w:rsidP="00467770">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4E7F86" w:rsidRPr="00B138F3" w:rsidRDefault="004E7F86" w:rsidP="00467770">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4E7F86" w:rsidRPr="00B138F3" w:rsidRDefault="004E7F86" w:rsidP="00467770">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4E7F86" w:rsidRPr="00B138F3" w:rsidRDefault="004E7F86" w:rsidP="00467770">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861" w:type="dxa"/>
            <w:vAlign w:val="center"/>
          </w:tcPr>
          <w:p w:rsidR="004E7F86" w:rsidRPr="00B138F3" w:rsidRDefault="004E7F86" w:rsidP="00467770">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1007" w:type="dxa"/>
            <w:vAlign w:val="center"/>
          </w:tcPr>
          <w:p w:rsidR="004E7F86" w:rsidRPr="00B138F3" w:rsidRDefault="004E7F86" w:rsidP="00467770">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861" w:type="dxa"/>
            <w:vAlign w:val="center"/>
          </w:tcPr>
          <w:p w:rsidR="004E7F86" w:rsidRPr="00B138F3" w:rsidRDefault="004E7F86" w:rsidP="00467770">
            <w:pPr>
              <w:widowControl w:val="0"/>
              <w:jc w:val="center"/>
              <w:rPr>
                <w:rFonts w:ascii="GHEA Grapalat" w:hAnsi="GHEA Grapalat" w:cs="Arial"/>
                <w:sz w:val="16"/>
                <w:szCs w:val="16"/>
              </w:rPr>
            </w:pPr>
            <w:r>
              <w:rPr>
                <w:rFonts w:ascii="GHEA Grapalat" w:hAnsi="GHEA Grapalat"/>
                <w:sz w:val="16"/>
                <w:szCs w:val="16"/>
                <w:lang w:val="en-US"/>
              </w:rPr>
              <w:t>100</w:t>
            </w:r>
            <w:r>
              <w:rPr>
                <w:rFonts w:ascii="GHEA Grapalat" w:hAnsi="GHEA Grapalat"/>
                <w:sz w:val="16"/>
                <w:szCs w:val="16"/>
              </w:rPr>
              <w:t xml:space="preserve"> </w:t>
            </w:r>
            <w:r w:rsidRPr="00B138F3">
              <w:rPr>
                <w:rFonts w:ascii="GHEA Grapalat" w:hAnsi="GHEA Grapalat"/>
                <w:sz w:val="16"/>
                <w:szCs w:val="16"/>
              </w:rPr>
              <w:t>%</w:t>
            </w:r>
          </w:p>
        </w:tc>
        <w:tc>
          <w:tcPr>
            <w:tcW w:w="821" w:type="dxa"/>
            <w:vAlign w:val="center"/>
          </w:tcPr>
          <w:p w:rsidR="004E7F86" w:rsidRPr="00B138F3" w:rsidRDefault="004E7F86" w:rsidP="00467770">
            <w:pPr>
              <w:widowControl w:val="0"/>
              <w:jc w:val="center"/>
              <w:rPr>
                <w:rFonts w:ascii="GHEA Grapalat" w:hAnsi="GHEA Grapalat"/>
                <w:b/>
                <w:sz w:val="16"/>
                <w:szCs w:val="16"/>
              </w:rPr>
            </w:pPr>
            <w:r>
              <w:rPr>
                <w:rFonts w:ascii="GHEA Grapalat" w:hAnsi="GHEA Grapalat"/>
                <w:sz w:val="16"/>
                <w:szCs w:val="16"/>
                <w:lang w:val="en-US"/>
              </w:rPr>
              <w:t>100</w:t>
            </w:r>
            <w:r>
              <w:rPr>
                <w:rFonts w:ascii="GHEA Grapalat" w:hAnsi="GHEA Grapalat"/>
                <w:sz w:val="16"/>
                <w:szCs w:val="16"/>
              </w:rPr>
              <w:t xml:space="preserve"> </w:t>
            </w:r>
            <w:r w:rsidRPr="00B138F3">
              <w:rPr>
                <w:rFonts w:ascii="GHEA Grapalat" w:hAnsi="GHEA Grapalat"/>
                <w:sz w:val="16"/>
                <w:szCs w:val="16"/>
              </w:rPr>
              <w:t>%</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5F6" w:rsidRDefault="008F05F6">
      <w:r>
        <w:separator/>
      </w:r>
    </w:p>
  </w:endnote>
  <w:endnote w:type="continuationSeparator" w:id="0">
    <w:p w:rsidR="008F05F6" w:rsidRDefault="008F0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C21B54" w:rsidRPr="00C861E9" w:rsidRDefault="00C21B54">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E7F86">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5F6" w:rsidRDefault="008F05F6">
      <w:r>
        <w:separator/>
      </w:r>
    </w:p>
  </w:footnote>
  <w:footnote w:type="continuationSeparator" w:id="0">
    <w:p w:rsidR="008F05F6" w:rsidRDefault="008F05F6">
      <w:r>
        <w:continuationSeparator/>
      </w:r>
    </w:p>
  </w:footnote>
  <w:footnote w:id="1">
    <w:p w:rsidR="00C21B54" w:rsidRPr="00ED3BA4" w:rsidRDefault="00C21B54"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C21B54" w:rsidRPr="008842CE" w:rsidRDefault="00C21B54"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C21B54" w:rsidRPr="00541313" w:rsidRDefault="00C21B54"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C21B54" w:rsidRPr="00DB4FE3" w:rsidRDefault="00C21B54"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C21B54" w:rsidRPr="00DB4FE3" w:rsidRDefault="00C21B54"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C21B54" w:rsidRDefault="00C21B54"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C21B54" w:rsidRPr="00D3436F" w:rsidRDefault="00C21B54"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C21B54" w:rsidRPr="008842CE" w:rsidRDefault="00C21B54" w:rsidP="001831C4">
      <w:pPr>
        <w:pStyle w:val="af2"/>
        <w:widowControl w:val="0"/>
        <w:jc w:val="both"/>
        <w:rPr>
          <w:rFonts w:ascii="GHEA Grapalat" w:hAnsi="GHEA Grapalat"/>
          <w:lang w:val="af-ZA"/>
        </w:rPr>
      </w:pPr>
    </w:p>
    <w:p w:rsidR="00C21B54" w:rsidRPr="008842CE" w:rsidRDefault="00C21B54" w:rsidP="008842CE">
      <w:pPr>
        <w:pStyle w:val="af2"/>
        <w:widowControl w:val="0"/>
        <w:jc w:val="both"/>
        <w:rPr>
          <w:rFonts w:ascii="GHEA Grapalat" w:hAnsi="GHEA Grapalat"/>
          <w:lang w:val="af-ZA"/>
        </w:rPr>
      </w:pPr>
    </w:p>
  </w:footnote>
  <w:footnote w:id="4">
    <w:p w:rsidR="00C21B54" w:rsidRPr="00CD6B60" w:rsidRDefault="00C21B54"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C21B54" w:rsidRPr="00CD6B60" w:rsidRDefault="00C21B5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C21B54" w:rsidRPr="00CD6B60" w:rsidRDefault="00C21B5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C21B54" w:rsidRPr="00CD6B60" w:rsidRDefault="00C21B54"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C21B54" w:rsidRPr="00CA2B01" w:rsidRDefault="00C21B54"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C21B54" w:rsidRPr="00CA2B01" w:rsidRDefault="00C21B54"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C21B54" w:rsidRPr="00CA2B01" w:rsidRDefault="00C21B54"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C21B54" w:rsidRPr="005D5092" w:rsidRDefault="00C21B54"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C21B54" w:rsidRPr="0034222E" w:rsidDel="00932115" w:rsidRDefault="00C21B54"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C21B54" w:rsidRPr="00D3436F" w:rsidRDefault="00C21B54"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C21B54" w:rsidRPr="000811C1" w:rsidRDefault="00C21B54">
      <w:pPr>
        <w:pStyle w:val="af2"/>
        <w:rPr>
          <w:rFonts w:asciiTheme="minorHAnsi" w:hAnsiTheme="minorHAnsi"/>
        </w:rPr>
      </w:pPr>
    </w:p>
  </w:footnote>
  <w:footnote w:id="8">
    <w:p w:rsidR="00C21B54" w:rsidRDefault="00C21B54" w:rsidP="00AA4D5E">
      <w:pPr>
        <w:pStyle w:val="af2"/>
        <w:jc w:val="both"/>
        <w:rPr>
          <w:ins w:id="3" w:author="Vardan" w:date="2022-10-29T23:53:00Z"/>
          <w:rFonts w:ascii="GHEA Grapalat" w:hAnsi="GHEA Grapalat"/>
          <w:i/>
        </w:rPr>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C21B54" w:rsidRDefault="00C21B54" w:rsidP="00AA4D5E">
      <w:pPr>
        <w:pStyle w:val="af2"/>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C21B54" w:rsidRPr="00EE76ED" w:rsidRDefault="00C21B54" w:rsidP="00AA4D5E">
      <w:pPr>
        <w:pStyle w:val="af2"/>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rsidR="00C21B54" w:rsidRPr="002C2499" w:rsidRDefault="00C21B54" w:rsidP="00AA4D5E">
      <w:pPr>
        <w:pStyle w:val="af2"/>
        <w:jc w:val="both"/>
      </w:pPr>
    </w:p>
    <w:p w:rsidR="00C21B54" w:rsidRPr="000811C1" w:rsidRDefault="00C21B54">
      <w:pPr>
        <w:pStyle w:val="af2"/>
        <w:rPr>
          <w:rFonts w:asciiTheme="minorHAnsi" w:hAnsiTheme="minorHAnsi"/>
        </w:rPr>
      </w:pPr>
    </w:p>
  </w:footnote>
  <w:footnote w:id="9">
    <w:p w:rsidR="00C21B54" w:rsidRPr="00FE2AA4" w:rsidRDefault="00C21B54">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10">
    <w:p w:rsidR="00C21B54" w:rsidRPr="008842CE" w:rsidRDefault="00C21B54"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C21B54" w:rsidRPr="000811C1" w:rsidRDefault="00C21B54">
      <w:pPr>
        <w:pStyle w:val="af2"/>
        <w:rPr>
          <w:lang w:val="af-ZA"/>
        </w:rPr>
      </w:pPr>
    </w:p>
  </w:footnote>
  <w:footnote w:id="11">
    <w:p w:rsidR="00C21B54" w:rsidRDefault="00C21B54" w:rsidP="00636142">
      <w:pPr>
        <w:pStyle w:val="af2"/>
        <w:jc w:val="both"/>
        <w:rPr>
          <w:rFonts w:ascii="GHEA Grapalat" w:hAnsi="GHEA Grapalat"/>
          <w:i/>
          <w:lang w:val="hy-AM"/>
        </w:rPr>
      </w:pPr>
    </w:p>
    <w:p w:rsidR="00C21B54" w:rsidRPr="002227A9" w:rsidRDefault="00C21B54"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C21B54" w:rsidRPr="00636142" w:rsidRDefault="00C21B54"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C21B54" w:rsidRPr="0092041F" w:rsidRDefault="00C21B54"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C21B54" w:rsidRPr="0092041F" w:rsidRDefault="00C21B54" w:rsidP="00C67FAB">
      <w:pPr>
        <w:pStyle w:val="af2"/>
        <w:jc w:val="both"/>
        <w:rPr>
          <w:rFonts w:ascii="GHEA Grapalat" w:hAnsi="GHEA Grapalat"/>
          <w:i/>
        </w:rPr>
      </w:pPr>
    </w:p>
  </w:footnote>
  <w:footnote w:id="12">
    <w:p w:rsidR="00C21B54" w:rsidRPr="004A4643" w:rsidRDefault="00C21B54"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3">
    <w:p w:rsidR="00C21B54" w:rsidRPr="008E4439" w:rsidRDefault="00C21B54"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C21B54" w:rsidRPr="000811C1" w:rsidRDefault="00C21B54" w:rsidP="0027573B">
      <w:pPr>
        <w:pStyle w:val="af2"/>
        <w:rPr>
          <w:rFonts w:ascii="Sylfaen" w:hAnsi="Sylfaen"/>
          <w:sz w:val="18"/>
          <w:szCs w:val="18"/>
        </w:rPr>
      </w:pPr>
    </w:p>
  </w:footnote>
  <w:footnote w:id="14">
    <w:p w:rsidR="00C21B54" w:rsidRPr="00A31673" w:rsidRDefault="00C21B54">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rsidR="00C21B54" w:rsidRPr="00DE7706" w:rsidRDefault="00C21B54">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6">
    <w:p w:rsidR="00C21B54" w:rsidRPr="008416BA" w:rsidRDefault="00C21B54"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C21B54" w:rsidRDefault="00C21B54" w:rsidP="006B3E56">
      <w:pPr>
        <w:jc w:val="both"/>
      </w:pPr>
    </w:p>
    <w:p w:rsidR="00C21B54" w:rsidRPr="008B70EB" w:rsidRDefault="00C21B54"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C21B54" w:rsidRPr="008B70EB" w:rsidRDefault="00C21B54"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C21B54" w:rsidRPr="008B70EB" w:rsidRDefault="00C21B54"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C21B54" w:rsidRDefault="00C21B54" w:rsidP="00637230">
      <w:pPr>
        <w:jc w:val="both"/>
        <w:rPr>
          <w:rFonts w:asciiTheme="minorHAnsi" w:hAnsiTheme="minorHAnsi"/>
          <w:lang w:val="af-ZA"/>
        </w:rPr>
      </w:pPr>
    </w:p>
  </w:footnote>
  <w:footnote w:id="17">
    <w:p w:rsidR="00C21B54" w:rsidRPr="00D3436F" w:rsidRDefault="00C21B54"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C21B54" w:rsidRPr="00D3436F" w:rsidRDefault="00C21B54">
      <w:pPr>
        <w:pStyle w:val="af2"/>
        <w:rPr>
          <w:lang w:val="es-ES"/>
        </w:rPr>
      </w:pPr>
    </w:p>
  </w:footnote>
  <w:footnote w:id="18">
    <w:p w:rsidR="00C21B54" w:rsidRPr="008842CE" w:rsidRDefault="00C21B54" w:rsidP="003D2FE2">
      <w:pPr>
        <w:pStyle w:val="af2"/>
        <w:jc w:val="both"/>
      </w:pPr>
    </w:p>
  </w:footnote>
  <w:footnote w:id="19">
    <w:p w:rsidR="00C21B54" w:rsidRPr="008842CE" w:rsidRDefault="00C21B54" w:rsidP="000A214C">
      <w:pPr>
        <w:pStyle w:val="af2"/>
        <w:jc w:val="both"/>
      </w:pPr>
    </w:p>
  </w:footnote>
  <w:footnote w:id="20">
    <w:p w:rsidR="00C21B54" w:rsidRDefault="00C21B54" w:rsidP="00D3436F">
      <w:pPr>
        <w:pStyle w:val="af2"/>
        <w:widowControl w:val="0"/>
        <w:jc w:val="both"/>
        <w:rPr>
          <w:ins w:id="1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C21B54" w:rsidRPr="00F21C0D" w:rsidRDefault="00C21B54" w:rsidP="00D3436F">
      <w:pPr>
        <w:pStyle w:val="af2"/>
        <w:widowControl w:val="0"/>
        <w:jc w:val="both"/>
        <w:rPr>
          <w:lang w:val="hy-AM"/>
        </w:rPr>
      </w:pPr>
    </w:p>
  </w:footnote>
  <w:footnote w:id="21">
    <w:p w:rsidR="00C21B54" w:rsidRDefault="00C21B54"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C21B54" w:rsidRDefault="00C21B54" w:rsidP="005E52ED">
      <w:pPr>
        <w:pStyle w:val="af2"/>
        <w:widowControl w:val="0"/>
        <w:jc w:val="both"/>
        <w:rPr>
          <w:rFonts w:ascii="GHEA Grapalat" w:hAnsi="GHEA Grapalat"/>
          <w:i/>
        </w:rPr>
      </w:pPr>
    </w:p>
    <w:p w:rsidR="00C21B54" w:rsidRDefault="00C21B54" w:rsidP="005E52ED">
      <w:pPr>
        <w:pStyle w:val="af2"/>
        <w:widowControl w:val="0"/>
        <w:jc w:val="both"/>
        <w:rPr>
          <w:rFonts w:ascii="GHEA Grapalat" w:hAnsi="GHEA Grapalat"/>
          <w:i/>
        </w:rPr>
      </w:pPr>
    </w:p>
    <w:p w:rsidR="00C21B54" w:rsidRPr="00EB336B" w:rsidRDefault="00C21B54"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C21B54" w:rsidRPr="00D3436F" w:rsidRDefault="00C21B54">
      <w:pPr>
        <w:pStyle w:val="af2"/>
        <w:rPr>
          <w:lang w:val="hy-AM"/>
        </w:rPr>
      </w:pPr>
    </w:p>
  </w:footnote>
  <w:footnote w:id="22">
    <w:p w:rsidR="00C21B54" w:rsidRPr="008842CE" w:rsidRDefault="00C21B54"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C21B54" w:rsidRPr="00E85250" w:rsidRDefault="00C21B54" w:rsidP="00D90640">
      <w:pPr>
        <w:widowControl w:val="0"/>
        <w:spacing w:after="160" w:line="360" w:lineRule="auto"/>
        <w:ind w:firstLine="709"/>
        <w:jc w:val="both"/>
        <w:rPr>
          <w:rFonts w:ascii="GHEA Grapalat" w:hAnsi="GHEA Grapalat"/>
          <w:lang w:val="hy-AM"/>
        </w:rPr>
      </w:pPr>
    </w:p>
    <w:p w:rsidR="00C21B54" w:rsidRPr="00D3436F" w:rsidRDefault="00C21B54">
      <w:pPr>
        <w:pStyle w:val="af2"/>
        <w:rPr>
          <w:lang w:val="hy-AM"/>
        </w:rPr>
      </w:pPr>
    </w:p>
  </w:footnote>
  <w:footnote w:id="23">
    <w:p w:rsidR="00C21B54" w:rsidRPr="00402BC3" w:rsidRDefault="00C21B54"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C21B54" w:rsidRPr="00552088" w:rsidRDefault="00C21B54"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C21B54" w:rsidRPr="00D3436F" w:rsidRDefault="00C21B54">
      <w:pPr>
        <w:pStyle w:val="af2"/>
        <w:rPr>
          <w:lang w:val="hy-AM"/>
        </w:rPr>
      </w:pPr>
    </w:p>
  </w:footnote>
  <w:footnote w:id="24">
    <w:p w:rsidR="00C21B54" w:rsidRPr="008842CE" w:rsidRDefault="00C21B54"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C21B54" w:rsidRPr="00D3436F" w:rsidRDefault="00C21B54">
      <w:pPr>
        <w:pStyle w:val="af2"/>
        <w:rPr>
          <w:lang w:val="hy-AM"/>
        </w:rPr>
      </w:pPr>
    </w:p>
  </w:footnote>
  <w:footnote w:id="25">
    <w:p w:rsidR="00C21B54" w:rsidRPr="00D3436F" w:rsidRDefault="00C21B54"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6">
    <w:p w:rsidR="00C21B54" w:rsidRPr="008842CE" w:rsidRDefault="00C21B54"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21B54" w:rsidRPr="00D3436F" w:rsidRDefault="00C21B54">
      <w:pPr>
        <w:pStyle w:val="af2"/>
        <w:rPr>
          <w:lang w:val="hy-AM"/>
        </w:rPr>
      </w:pPr>
    </w:p>
  </w:footnote>
  <w:footnote w:id="27">
    <w:p w:rsidR="00C21B54" w:rsidRPr="008842CE" w:rsidRDefault="00C21B54"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C21B54" w:rsidRPr="008842CE" w:rsidRDefault="00C21B54"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C21B54" w:rsidRPr="00D3436F" w:rsidRDefault="00C21B54">
      <w:pPr>
        <w:pStyle w:val="af2"/>
        <w:rPr>
          <w:lang w:val="hy-AM"/>
        </w:rPr>
      </w:pPr>
    </w:p>
  </w:footnote>
  <w:footnote w:id="28">
    <w:p w:rsidR="00C21B54" w:rsidRPr="00E861BF" w:rsidRDefault="00C21B54"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9">
    <w:p w:rsidR="001B374A" w:rsidRPr="00E861BF" w:rsidRDefault="001B374A"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0">
    <w:p w:rsidR="00C21B54" w:rsidRPr="008842CE" w:rsidRDefault="00C21B54"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rsidR="00C21B54" w:rsidRPr="008842CE" w:rsidRDefault="00C21B54"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4A"/>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E7F86"/>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5F6"/>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1B54"/>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F12B0-1A7B-4F45-B2CD-56315C0D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110</Pages>
  <Words>24045</Words>
  <Characters>137058</Characters>
  <Application>Microsoft Office Word</Application>
  <DocSecurity>0</DocSecurity>
  <Lines>1142</Lines>
  <Paragraphs>321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160782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Windows User</cp:lastModifiedBy>
  <cp:revision>2</cp:revision>
  <cp:lastPrinted>2018-02-16T07:12:00Z</cp:lastPrinted>
  <dcterms:created xsi:type="dcterms:W3CDTF">2023-08-11T11:49:00Z</dcterms:created>
  <dcterms:modified xsi:type="dcterms:W3CDTF">2023-08-11T11:49:00Z</dcterms:modified>
</cp:coreProperties>
</file>